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A598C0" w14:textId="58FF8A75"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巴塞爾</w:t>
      </w:r>
      <w:r w:rsidR="00301479">
        <w:rPr>
          <w:rFonts w:ascii="Heiti TC Light" w:eastAsia="Heiti TC Light" w:hAnsi="Helvetica" w:cs="Times New Roman" w:hint="eastAsia"/>
          <w:sz w:val="20"/>
          <w:szCs w:val="20"/>
          <w:lang w:eastAsia="zh-TW"/>
        </w:rPr>
        <w:t>藝術展香港展會</w:t>
      </w:r>
      <w:r w:rsidRPr="0042311D">
        <w:rPr>
          <w:rFonts w:ascii="Heiti TC Light" w:eastAsia="Heiti TC Light" w:hAnsi="Helvetica" w:cs="Times New Roman" w:hint="eastAsia"/>
          <w:sz w:val="20"/>
          <w:szCs w:val="20"/>
        </w:rPr>
        <w:t>2017</w:t>
      </w:r>
      <w:r w:rsidR="00301479" w:rsidRPr="0042311D">
        <w:rPr>
          <w:rFonts w:ascii="Heiti TC Light" w:eastAsia="Heiti TC Light" w:hAnsi="Helvetica" w:cs="Times New Roman" w:hint="eastAsia"/>
          <w:sz w:val="20"/>
          <w:szCs w:val="20"/>
        </w:rPr>
        <w:t xml:space="preserve"> </w:t>
      </w:r>
    </w:p>
    <w:p w14:paraId="37E1D664" w14:textId="77777777"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墨齋畫廊（3D28展位）</w:t>
      </w:r>
    </w:p>
    <w:p w14:paraId="6DEA8F98" w14:textId="75536C58" w:rsidR="0042311D" w:rsidRPr="0042311D" w:rsidRDefault="00A332DA" w:rsidP="0042311D">
      <w:pPr>
        <w:spacing w:beforeLines="50" w:before="163" w:afterLines="50" w:after="163"/>
        <w:jc w:val="left"/>
        <w:rPr>
          <w:rFonts w:ascii="Heiti TC Light" w:eastAsia="Heiti TC Light" w:hAnsi="Helvetica" w:cs="Times New Roman"/>
          <w:sz w:val="20"/>
          <w:szCs w:val="20"/>
        </w:rPr>
      </w:pPr>
      <w:r>
        <w:rPr>
          <w:rFonts w:ascii="Heiti TC Light" w:eastAsia="Heiti TC Light" w:hAnsi="Helvetica" w:cs="Times New Roman" w:hint="eastAsia"/>
          <w:sz w:val="20"/>
          <w:szCs w:val="20"/>
        </w:rPr>
        <w:t>鄭重賓：天</w:t>
      </w:r>
      <w:bookmarkStart w:id="0" w:name="_GoBack"/>
      <w:bookmarkEnd w:id="0"/>
      <w:r>
        <w:rPr>
          <w:rFonts w:ascii="Heiti TC Light" w:eastAsia="Heiti TC Light" w:hAnsi="Helvetica" w:cs="Times New Roman" w:hint="eastAsia"/>
          <w:sz w:val="20"/>
          <w:szCs w:val="20"/>
        </w:rPr>
        <w:t>之</w:t>
      </w:r>
      <w:r w:rsidR="0042311D" w:rsidRPr="0042311D">
        <w:rPr>
          <w:rFonts w:ascii="Heiti TC Light" w:eastAsia="Heiti TC Light" w:hAnsi="Helvetica" w:cs="Times New Roman" w:hint="eastAsia"/>
          <w:sz w:val="20"/>
          <w:szCs w:val="20"/>
        </w:rPr>
        <w:t>根</w:t>
      </w:r>
    </w:p>
    <w:p w14:paraId="02DCBB6E" w14:textId="77777777" w:rsidR="003363A2" w:rsidDel="00C47753" w:rsidRDefault="003363A2" w:rsidP="0042311D">
      <w:pPr>
        <w:spacing w:beforeLines="50" w:before="163" w:afterLines="50" w:after="163"/>
        <w:jc w:val="left"/>
        <w:rPr>
          <w:del w:id="1" w:author="Al" w:date="2017-01-11T13:11:00Z"/>
          <w:rFonts w:ascii="Heiti TC Light" w:eastAsia="Heiti TC Light" w:hAnsi="Helvetica" w:cs="Times New Roman"/>
          <w:sz w:val="20"/>
          <w:szCs w:val="20"/>
        </w:rPr>
      </w:pPr>
    </w:p>
    <w:p w14:paraId="19C87BF2" w14:textId="41B35A77"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高清圖可點擊此鏈接下載：http://www.inkstudio.com.cn/abhk2017</w:t>
      </w:r>
    </w:p>
    <w:p w14:paraId="477F13B9" w14:textId="5BD2C704" w:rsidR="0042311D" w:rsidRPr="0042311D" w:rsidRDefault="0042311D" w:rsidP="0042311D">
      <w:pPr>
        <w:spacing w:beforeLines="50" w:before="163" w:afterLines="50" w:after="163"/>
        <w:jc w:val="left"/>
        <w:rPr>
          <w:rFonts w:ascii="Heiti TC Light" w:eastAsia="Heiti TC Light" w:hAnsi="Helvetica" w:cs="Times New Roman"/>
          <w:sz w:val="20"/>
          <w:szCs w:val="20"/>
          <w:lang w:eastAsia="zh-TW"/>
        </w:rPr>
      </w:pPr>
      <w:r w:rsidRPr="0042311D">
        <w:rPr>
          <w:rFonts w:ascii="Heiti TC Light" w:eastAsia="Heiti TC Light" w:hAnsi="Helvetica" w:cs="Times New Roman" w:hint="eastAsia"/>
          <w:sz w:val="20"/>
          <w:szCs w:val="20"/>
        </w:rPr>
        <w:t>作為一家專注於當代水墨的機構，墨齋畫廊很榮幸能在2017香港巴塞爾藝術博覽會上為大家帶來藝術家鄭重賓的新作。其中包括帶有觀念性和實驗性的水墨作品和首次與公眾見面的影像作品《枝是天上根》。墨齋畫廊所精選的鄭重賓作品位於3D28展位。鄭重賓</w:t>
      </w:r>
      <w:ins w:id="2" w:author="Al" w:date="2017-01-11T12:56:00Z">
        <w:r w:rsidR="009969EE">
          <w:rPr>
            <w:rFonts w:ascii="Heiti TC Light" w:eastAsia="Heiti TC Light" w:hAnsi="Helvetica" w:cs="Times New Roman" w:hint="eastAsia"/>
            <w:sz w:val="20"/>
            <w:szCs w:val="20"/>
          </w:rPr>
          <w:t>近年</w:t>
        </w:r>
      </w:ins>
      <w:del w:id="3" w:author="Al" w:date="2017-01-11T12:56:00Z">
        <w:r w:rsidRPr="0042311D" w:rsidDel="009969EE">
          <w:rPr>
            <w:rFonts w:ascii="Heiti TC Light" w:eastAsia="Heiti TC Light" w:hAnsi="Helvetica" w:cs="Times New Roman" w:hint="eastAsia"/>
            <w:sz w:val="20"/>
            <w:szCs w:val="20"/>
          </w:rPr>
          <w:delText>曾</w:delText>
        </w:r>
      </w:del>
      <w:r w:rsidRPr="0042311D">
        <w:rPr>
          <w:rFonts w:ascii="Heiti TC Light" w:eastAsia="Heiti TC Light" w:hAnsi="Helvetica" w:cs="Times New Roman" w:hint="eastAsia"/>
          <w:sz w:val="20"/>
          <w:szCs w:val="20"/>
        </w:rPr>
        <w:t>獲得廣泛的國際讚譽，他的作品被布魯克林美術館、戴姆勒藝術收藏、洛杉磯郡藝術博物館、香港M +博物館、紐約大都會博物館等藝術機構收藏。他獨具特色的環境裝置作品</w:t>
      </w:r>
      <w:ins w:id="4" w:author="Al" w:date="2017-01-11T12:57:00Z">
        <w:r w:rsidR="00B85AA6">
          <w:rPr>
            <w:rFonts w:ascii="Heiti TC Light" w:eastAsia="Heiti TC Light" w:hAnsi="Helvetica" w:cs="Times New Roman" w:hint="eastAsia"/>
            <w:sz w:val="20"/>
            <w:szCs w:val="20"/>
          </w:rPr>
          <w:t>獲選</w:t>
        </w:r>
      </w:ins>
      <w:del w:id="5" w:author="Al" w:date="2017-01-11T12:57:00Z">
        <w:r w:rsidRPr="0042311D" w:rsidDel="00B85AA6">
          <w:rPr>
            <w:rFonts w:ascii="Heiti TC Light" w:eastAsia="Heiti TC Light" w:hAnsi="Helvetica" w:cs="Times New Roman" w:hint="eastAsia"/>
            <w:sz w:val="20"/>
            <w:szCs w:val="20"/>
          </w:rPr>
          <w:delText>入</w:delText>
        </w:r>
      </w:del>
      <w:ins w:id="6" w:author="Al" w:date="2017-01-11T12:58:00Z">
        <w:r w:rsidR="00B85AA6">
          <w:rPr>
            <w:rFonts w:ascii="Heiti TC Light" w:eastAsia="Heiti TC Light" w:hAnsi="Helvetica" w:cs="Times New Roman" w:hint="eastAsia"/>
            <w:sz w:val="20"/>
            <w:szCs w:val="20"/>
          </w:rPr>
          <w:t>為</w:t>
        </w:r>
      </w:ins>
      <w:del w:id="7" w:author="Al" w:date="2017-01-11T12:58:00Z">
        <w:r w:rsidRPr="0042311D" w:rsidDel="00B85AA6">
          <w:rPr>
            <w:rFonts w:ascii="Heiti TC Light" w:eastAsia="Heiti TC Light" w:hAnsi="Helvetica" w:cs="Times New Roman" w:hint="eastAsia"/>
            <w:sz w:val="20"/>
            <w:szCs w:val="20"/>
          </w:rPr>
          <w:delText>選</w:delText>
        </w:r>
      </w:del>
      <w:r w:rsidRPr="0042311D">
        <w:rPr>
          <w:rFonts w:ascii="Heiti TC Light" w:eastAsia="Heiti TC Light" w:hAnsi="Helvetica" w:cs="Times New Roman" w:hint="eastAsia"/>
          <w:sz w:val="20"/>
          <w:szCs w:val="20"/>
        </w:rPr>
        <w:t>2016第11屆上海雙年展</w:t>
      </w:r>
      <w:ins w:id="8" w:author="Al" w:date="2017-01-11T12:58:00Z">
        <w:r w:rsidR="00B85AA6">
          <w:rPr>
            <w:rFonts w:ascii="Heiti TC Light" w:eastAsia="Heiti TC Light" w:hAnsi="Helvetica" w:cs="Times New Roman" w:hint="eastAsia"/>
            <w:sz w:val="20"/>
            <w:szCs w:val="20"/>
          </w:rPr>
          <w:t>重點作品。鄭重賓</w:t>
        </w:r>
      </w:ins>
      <w:del w:id="9" w:author="Al" w:date="2017-01-11T12:57:00Z">
        <w:r w:rsidRPr="0042311D" w:rsidDel="00F622B4">
          <w:rPr>
            <w:rFonts w:ascii="Heiti TC Light" w:eastAsia="Heiti TC Light" w:hAnsi="Helvetica" w:cs="Times New Roman" w:hint="eastAsia"/>
            <w:sz w:val="20"/>
            <w:szCs w:val="20"/>
          </w:rPr>
          <w:delText>，</w:delText>
        </w:r>
      </w:del>
      <w:r w:rsidRPr="0042311D">
        <w:rPr>
          <w:rFonts w:ascii="Heiti TC Light" w:eastAsia="Heiti TC Light" w:hAnsi="Helvetica" w:cs="Times New Roman" w:hint="eastAsia"/>
          <w:sz w:val="20"/>
          <w:szCs w:val="20"/>
        </w:rPr>
        <w:t>影像作品《運行中的異化之景》（2015）還在</w:t>
      </w:r>
      <w:del w:id="10" w:author="Al" w:date="2017-01-11T12:58:00Z">
        <w:r w:rsidRPr="0042311D" w:rsidDel="00B85AA6">
          <w:rPr>
            <w:rFonts w:ascii="Heiti TC Light" w:eastAsia="Heiti TC Light" w:hAnsi="Helvetica" w:cs="Times New Roman" w:hint="eastAsia"/>
            <w:sz w:val="20"/>
            <w:szCs w:val="20"/>
          </w:rPr>
          <w:delText>上海雙年展</w:delText>
        </w:r>
      </w:del>
      <w:ins w:id="11" w:author="Al" w:date="2017-01-11T12:58:00Z">
        <w:r w:rsidR="00B85AA6">
          <w:rPr>
            <w:rFonts w:ascii="Heiti TC Light" w:eastAsia="Heiti TC Light" w:hAnsi="Helvetica" w:cs="Times New Roman" w:hint="eastAsia"/>
            <w:sz w:val="20"/>
            <w:szCs w:val="20"/>
          </w:rPr>
          <w:t>本屆巴塞爾藝術展</w:t>
        </w:r>
      </w:ins>
      <w:r w:rsidRPr="0042311D">
        <w:rPr>
          <w:rFonts w:ascii="Heiti TC Light" w:eastAsia="Heiti TC Light" w:hAnsi="Helvetica" w:cs="Times New Roman" w:hint="eastAsia"/>
          <w:sz w:val="20"/>
          <w:szCs w:val="20"/>
        </w:rPr>
        <w:t>的影像單元中播放。</w:t>
      </w:r>
    </w:p>
    <w:p w14:paraId="2011A888" w14:textId="4CAC51A1"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鄭重賓最核心的藝術觀念是認為世界</w:t>
      </w:r>
      <w:ins w:id="12" w:author="Al" w:date="2017-01-11T13:02:00Z">
        <w:r w:rsidR="00ED65D9">
          <w:rPr>
            <w:rFonts w:ascii="Heiti TC Light" w:eastAsia="Heiti TC Light" w:hAnsi="Helvetica" w:cs="Times New Roman" w:hint="eastAsia"/>
            <w:sz w:val="20"/>
            <w:szCs w:val="20"/>
          </w:rPr>
          <w:t>並不是由靜態的物質和類別組成，而</w:t>
        </w:r>
      </w:ins>
      <w:r w:rsidRPr="0042311D">
        <w:rPr>
          <w:rFonts w:ascii="Heiti TC Light" w:eastAsia="Heiti TC Light" w:hAnsi="Helvetica" w:cs="Times New Roman" w:hint="eastAsia"/>
          <w:sz w:val="20"/>
          <w:szCs w:val="20"/>
        </w:rPr>
        <w:t>是一場永恆的流變，物質和能量於其中生滅往復。這個觀念是古代中國思想，尤其是道家思想的延續。在西方，</w:t>
      </w:r>
      <w:ins w:id="13" w:author="Al" w:date="2017-01-11T13:02:00Z">
        <w:r w:rsidR="00ED65D9">
          <w:rPr>
            <w:rFonts w:ascii="Heiti TC Light" w:eastAsia="Heiti TC Light" w:hAnsi="Helvetica" w:cs="Times New Roman" w:hint="eastAsia"/>
            <w:sz w:val="20"/>
            <w:szCs w:val="20"/>
          </w:rPr>
          <w:t>此世界觀</w:t>
        </w:r>
      </w:ins>
      <w:del w:id="14" w:author="Al" w:date="2017-01-11T13:02:00Z">
        <w:r w:rsidRPr="0042311D" w:rsidDel="00ED65D9">
          <w:rPr>
            <w:rFonts w:ascii="Heiti TC Light" w:eastAsia="Heiti TC Light" w:hAnsi="Helvetica" w:cs="Times New Roman" w:hint="eastAsia"/>
            <w:sz w:val="20"/>
            <w:szCs w:val="20"/>
          </w:rPr>
          <w:delText>這一觀念</w:delText>
        </w:r>
      </w:del>
      <w:r w:rsidRPr="0042311D">
        <w:rPr>
          <w:rFonts w:ascii="Heiti TC Light" w:eastAsia="Heiti TC Light" w:hAnsi="Helvetica" w:cs="Times New Roman" w:hint="eastAsia"/>
          <w:sz w:val="20"/>
          <w:szCs w:val="20"/>
        </w:rPr>
        <w:t>要到19世紀科學發展到達爾文提出進化論才開始流行</w:t>
      </w:r>
      <w:ins w:id="15" w:author="Al" w:date="2017-01-11T13:02:00Z">
        <w:r w:rsidR="00ED65D9">
          <w:rPr>
            <w:rFonts w:ascii="Heiti TC Light" w:eastAsia="Heiti TC Light" w:hAnsi="Helvetica" w:cs="Times New Roman" w:hint="eastAsia"/>
            <w:sz w:val="20"/>
            <w:szCs w:val="20"/>
          </w:rPr>
          <w:t>，並</w:t>
        </w:r>
      </w:ins>
      <w:del w:id="16" w:author="Al" w:date="2017-01-11T13:02:00Z">
        <w:r w:rsidRPr="0042311D" w:rsidDel="00ED65D9">
          <w:rPr>
            <w:rFonts w:ascii="Heiti TC Light" w:eastAsia="Heiti TC Light" w:hAnsi="Helvetica" w:cs="Times New Roman" w:hint="eastAsia"/>
            <w:sz w:val="20"/>
            <w:szCs w:val="20"/>
          </w:rPr>
          <w:delText>。一個和合而成的世界，</w:delText>
        </w:r>
      </w:del>
      <w:del w:id="17" w:author="Al" w:date="2017-01-11T13:01:00Z">
        <w:r w:rsidRPr="0042311D" w:rsidDel="00ED65D9">
          <w:rPr>
            <w:rFonts w:ascii="Heiti TC Light" w:eastAsia="Heiti TC Light" w:hAnsi="Helvetica" w:cs="Times New Roman" w:hint="eastAsia"/>
            <w:sz w:val="20"/>
            <w:szCs w:val="20"/>
          </w:rPr>
          <w:delText>基於動態過程，而不是對靜態對象和類別的窮追不捨，</w:delText>
        </w:r>
      </w:del>
      <w:ins w:id="18" w:author="Al" w:date="2017-01-11T13:00:00Z">
        <w:r w:rsidR="00ED65D9">
          <w:rPr>
            <w:rFonts w:ascii="Heiti TC Light" w:eastAsia="Heiti TC Light" w:hAnsi="Helvetica" w:cs="Times New Roman" w:hint="eastAsia"/>
            <w:sz w:val="20"/>
            <w:szCs w:val="20"/>
          </w:rPr>
          <w:t>造就了</w:t>
        </w:r>
      </w:ins>
      <w:del w:id="19" w:author="Al" w:date="2017-01-11T13:00:00Z">
        <w:r w:rsidRPr="0042311D" w:rsidDel="00ED65D9">
          <w:rPr>
            <w:rFonts w:ascii="Heiti TC Light" w:eastAsia="Heiti TC Light" w:hAnsi="Helvetica" w:cs="Times New Roman" w:hint="eastAsia"/>
            <w:sz w:val="20"/>
            <w:szCs w:val="20"/>
          </w:rPr>
          <w:delText>使得</w:delText>
        </w:r>
      </w:del>
      <w:r w:rsidRPr="0042311D">
        <w:rPr>
          <w:rFonts w:ascii="Heiti TC Light" w:eastAsia="Heiti TC Light" w:hAnsi="Helvetica" w:cs="Times New Roman" w:hint="eastAsia"/>
          <w:sz w:val="20"/>
          <w:szCs w:val="20"/>
        </w:rPr>
        <w:t>當代</w:t>
      </w:r>
      <w:ins w:id="20" w:author="Al" w:date="2017-01-11T13:00:00Z">
        <w:r w:rsidR="00ED65D9">
          <w:rPr>
            <w:rFonts w:ascii="Heiti TC Light" w:eastAsia="Heiti TC Light" w:hAnsi="Helvetica" w:cs="Times New Roman" w:hint="eastAsia"/>
            <w:sz w:val="20"/>
            <w:szCs w:val="20"/>
          </w:rPr>
          <w:t>科學對於</w:t>
        </w:r>
      </w:ins>
      <w:del w:id="21" w:author="Al" w:date="2017-01-11T13:00:00Z">
        <w:r w:rsidRPr="0042311D" w:rsidDel="00ED65D9">
          <w:rPr>
            <w:rFonts w:ascii="Heiti TC Light" w:eastAsia="Heiti TC Light" w:hAnsi="Helvetica" w:cs="Times New Roman" w:hint="eastAsia"/>
            <w:sz w:val="20"/>
            <w:szCs w:val="20"/>
          </w:rPr>
          <w:delText>的研究能深入到復雜的系統，如</w:delText>
        </w:r>
      </w:del>
      <w:r w:rsidRPr="0042311D">
        <w:rPr>
          <w:rFonts w:ascii="Heiti TC Light" w:eastAsia="Heiti TC Light" w:hAnsi="Helvetica" w:cs="Times New Roman" w:hint="eastAsia"/>
          <w:sz w:val="20"/>
          <w:szCs w:val="20"/>
        </w:rPr>
        <w:t>氣候和社會行為</w:t>
      </w:r>
      <w:ins w:id="22" w:author="Al" w:date="2017-01-11T13:00:00Z">
        <w:r w:rsidR="00ED65D9">
          <w:rPr>
            <w:rFonts w:ascii="Heiti TC Light" w:eastAsia="Heiti TC Light" w:hAnsi="Helvetica" w:cs="Times New Roman" w:hint="eastAsia"/>
            <w:sz w:val="20"/>
            <w:szCs w:val="20"/>
          </w:rPr>
          <w:t>等動態複雜系統</w:t>
        </w:r>
      </w:ins>
      <w:r w:rsidRPr="0042311D">
        <w:rPr>
          <w:rFonts w:ascii="Heiti TC Light" w:eastAsia="Heiti TC Light" w:hAnsi="Helvetica" w:cs="Times New Roman" w:hint="eastAsia"/>
          <w:sz w:val="20"/>
          <w:szCs w:val="20"/>
        </w:rPr>
        <w:t>、人工智能、量子物理</w:t>
      </w:r>
      <w:ins w:id="23" w:author="Al" w:date="2017-01-11T13:00:00Z">
        <w:r w:rsidR="00ED65D9">
          <w:rPr>
            <w:rFonts w:ascii="Heiti TC Light" w:eastAsia="Heiti TC Light" w:hAnsi="Helvetica" w:cs="Times New Roman" w:hint="eastAsia"/>
            <w:sz w:val="20"/>
            <w:szCs w:val="20"/>
          </w:rPr>
          <w:t>等領域的探索</w:t>
        </w:r>
      </w:ins>
      <w:r w:rsidRPr="0042311D">
        <w:rPr>
          <w:rFonts w:ascii="Heiti TC Light" w:eastAsia="Heiti TC Light" w:hAnsi="Helvetica" w:cs="Times New Roman" w:hint="eastAsia"/>
          <w:sz w:val="20"/>
          <w:szCs w:val="20"/>
        </w:rPr>
        <w:t>，</w:t>
      </w:r>
      <w:del w:id="24" w:author="Al" w:date="2017-01-11T13:00:00Z">
        <w:r w:rsidRPr="0042311D" w:rsidDel="00ED65D9">
          <w:rPr>
            <w:rFonts w:ascii="Heiti TC Light" w:eastAsia="Heiti TC Light" w:hAnsi="Helvetica" w:cs="Times New Roman" w:hint="eastAsia"/>
            <w:sz w:val="20"/>
            <w:szCs w:val="20"/>
          </w:rPr>
          <w:delText>以及</w:delText>
        </w:r>
      </w:del>
      <w:ins w:id="25" w:author="Al" w:date="2017-01-11T13:00:00Z">
        <w:r w:rsidR="00ED65D9">
          <w:rPr>
            <w:rFonts w:ascii="Heiti TC Light" w:eastAsia="Heiti TC Light" w:hAnsi="Helvetica" w:cs="Times New Roman" w:hint="eastAsia"/>
            <w:sz w:val="20"/>
            <w:szCs w:val="20"/>
          </w:rPr>
          <w:t>更衍生了</w:t>
        </w:r>
      </w:ins>
      <w:del w:id="26" w:author="Al" w:date="2017-01-11T13:00:00Z">
        <w:r w:rsidRPr="0042311D" w:rsidDel="00ED65D9">
          <w:rPr>
            <w:rFonts w:ascii="Heiti TC Light" w:eastAsia="Heiti TC Light" w:hAnsi="Helvetica" w:cs="Times New Roman" w:hint="eastAsia"/>
            <w:sz w:val="20"/>
            <w:szCs w:val="20"/>
          </w:rPr>
          <w:delText>需要嚴格遵循</w:delText>
        </w:r>
      </w:del>
      <w:r w:rsidRPr="0042311D">
        <w:rPr>
          <w:rFonts w:ascii="Heiti TC Light" w:eastAsia="Heiti TC Light" w:hAnsi="Helvetica" w:cs="Times New Roman" w:hint="eastAsia"/>
          <w:sz w:val="20"/>
          <w:szCs w:val="20"/>
        </w:rPr>
        <w:t>程序</w:t>
      </w:r>
      <w:del w:id="27" w:author="Al" w:date="2017-01-11T13:00:00Z">
        <w:r w:rsidRPr="0042311D" w:rsidDel="00ED65D9">
          <w:rPr>
            <w:rFonts w:ascii="Heiti TC Light" w:eastAsia="Heiti TC Light" w:hAnsi="Helvetica" w:cs="Times New Roman" w:hint="eastAsia"/>
            <w:sz w:val="20"/>
            <w:szCs w:val="20"/>
          </w:rPr>
          <w:delText>的</w:delText>
        </w:r>
      </w:del>
      <w:r w:rsidRPr="0042311D">
        <w:rPr>
          <w:rFonts w:ascii="Heiti TC Light" w:eastAsia="Heiti TC Light" w:hAnsi="Helvetica" w:cs="Times New Roman" w:hint="eastAsia"/>
          <w:sz w:val="20"/>
          <w:szCs w:val="20"/>
        </w:rPr>
        <w:t>藝術</w:t>
      </w:r>
      <w:del w:id="28" w:author="Al" w:date="2017-01-11T13:00:00Z">
        <w:r w:rsidRPr="0042311D" w:rsidDel="00ED65D9">
          <w:rPr>
            <w:rFonts w:ascii="Heiti TC Light" w:eastAsia="Heiti TC Light" w:hAnsi="Helvetica" w:cs="Times New Roman" w:hint="eastAsia"/>
            <w:sz w:val="20"/>
            <w:szCs w:val="20"/>
          </w:rPr>
          <w:delText>和大地藝術之中</w:delText>
        </w:r>
      </w:del>
      <w:ins w:id="29" w:author="Al" w:date="2017-01-11T13:00:00Z">
        <w:r w:rsidR="00ED65D9" w:rsidRPr="0042311D">
          <w:rPr>
            <w:rFonts w:ascii="Heiti TC Light" w:eastAsia="Heiti TC Light" w:hAnsi="Helvetica" w:cs="Times New Roman" w:hint="eastAsia"/>
            <w:sz w:val="20"/>
            <w:szCs w:val="20"/>
          </w:rPr>
          <w:t>和大地藝術</w:t>
        </w:r>
      </w:ins>
      <w:r w:rsidRPr="0042311D">
        <w:rPr>
          <w:rFonts w:ascii="Heiti TC Light" w:eastAsia="Heiti TC Light" w:hAnsi="Helvetica" w:cs="Times New Roman" w:hint="eastAsia"/>
          <w:sz w:val="20"/>
          <w:szCs w:val="20"/>
        </w:rPr>
        <w:t>。通過墨、丙烯、水和宣紙的相互作用，鄭重賓的作品表現的是秩序（包括有機生命和人類意識）的生成及其不可避免的消解。畫面</w:t>
      </w:r>
      <w:ins w:id="30" w:author="Al" w:date="2017-01-11T13:03:00Z">
        <w:r w:rsidR="00ED65D9">
          <w:rPr>
            <w:rFonts w:ascii="Heiti TC Light" w:eastAsia="Heiti TC Light" w:hAnsi="Helvetica" w:cs="Times New Roman" w:hint="eastAsia"/>
            <w:sz w:val="20"/>
            <w:szCs w:val="20"/>
          </w:rPr>
          <w:t>並</w:t>
        </w:r>
      </w:ins>
      <w:r w:rsidRPr="0042311D">
        <w:rPr>
          <w:rFonts w:ascii="Heiti TC Light" w:eastAsia="Heiti TC Light" w:hAnsi="Helvetica" w:cs="Times New Roman" w:hint="eastAsia"/>
          <w:sz w:val="20"/>
          <w:szCs w:val="20"/>
        </w:rPr>
        <w:t>不</w:t>
      </w:r>
      <w:ins w:id="31" w:author="Al" w:date="2017-01-11T13:03:00Z">
        <w:r w:rsidR="00ED65D9">
          <w:rPr>
            <w:rFonts w:ascii="Heiti TC Light" w:eastAsia="Heiti TC Light" w:hAnsi="Helvetica" w:cs="Times New Roman" w:hint="eastAsia"/>
            <w:sz w:val="20"/>
            <w:szCs w:val="20"/>
          </w:rPr>
          <w:t>依賴</w:t>
        </w:r>
      </w:ins>
      <w:del w:id="32" w:author="Al" w:date="2017-01-11T13:03:00Z">
        <w:r w:rsidRPr="0042311D" w:rsidDel="00ED65D9">
          <w:rPr>
            <w:rFonts w:ascii="Heiti TC Light" w:eastAsia="Heiti TC Light" w:hAnsi="Helvetica" w:cs="Times New Roman" w:hint="eastAsia"/>
            <w:sz w:val="20"/>
            <w:szCs w:val="20"/>
          </w:rPr>
          <w:delText>需要</w:delText>
        </w:r>
      </w:del>
      <w:r w:rsidRPr="0042311D">
        <w:rPr>
          <w:rFonts w:ascii="Heiti TC Light" w:eastAsia="Heiti TC Light" w:hAnsi="Helvetica" w:cs="Times New Roman" w:hint="eastAsia"/>
          <w:sz w:val="20"/>
          <w:szCs w:val="20"/>
        </w:rPr>
        <w:t>客觀的描述或代表，</w:t>
      </w:r>
      <w:ins w:id="33" w:author="Al" w:date="2017-01-11T13:03:00Z">
        <w:r w:rsidR="00ED65D9">
          <w:rPr>
            <w:rFonts w:ascii="Heiti TC Light" w:eastAsia="Heiti TC Light" w:hAnsi="Helvetica" w:cs="Times New Roman" w:hint="eastAsia"/>
            <w:sz w:val="20"/>
            <w:szCs w:val="20"/>
          </w:rPr>
          <w:t>而借助</w:t>
        </w:r>
      </w:ins>
      <w:ins w:id="34" w:author="Al" w:date="2017-01-11T13:04:00Z">
        <w:r w:rsidR="00ED65D9">
          <w:rPr>
            <w:rFonts w:ascii="Heiti TC Light" w:eastAsia="Heiti TC Light" w:hAnsi="Helvetica" w:cs="Times New Roman" w:hint="eastAsia"/>
            <w:sz w:val="20"/>
            <w:szCs w:val="20"/>
          </w:rPr>
          <w:t>材質和</w:t>
        </w:r>
      </w:ins>
      <w:ins w:id="35" w:author="Al" w:date="2017-01-11T13:03:00Z">
        <w:r w:rsidR="00ED65D9">
          <w:rPr>
            <w:rFonts w:ascii="Heiti TC Light" w:eastAsia="Heiti TC Light" w:hAnsi="Helvetica" w:cs="Times New Roman" w:hint="eastAsia"/>
            <w:sz w:val="20"/>
            <w:szCs w:val="20"/>
          </w:rPr>
          <w:t>自然動能，讓</w:t>
        </w:r>
      </w:ins>
      <w:del w:id="36" w:author="Al" w:date="2017-01-11T13:03:00Z">
        <w:r w:rsidRPr="0042311D" w:rsidDel="00ED65D9">
          <w:rPr>
            <w:rFonts w:ascii="Heiti TC Light" w:eastAsia="Heiti TC Light" w:hAnsi="Helvetica" w:cs="Times New Roman" w:hint="eastAsia"/>
            <w:sz w:val="20"/>
            <w:szCs w:val="20"/>
          </w:rPr>
          <w:delText>如同</w:delText>
        </w:r>
      </w:del>
      <w:r w:rsidRPr="0042311D">
        <w:rPr>
          <w:rFonts w:ascii="Heiti TC Light" w:eastAsia="Heiti TC Light" w:hAnsi="Helvetica" w:cs="Times New Roman" w:hint="eastAsia"/>
          <w:sz w:val="20"/>
          <w:szCs w:val="20"/>
        </w:rPr>
        <w:t>神經元、血管、樹枝、山脈、河流、海岸線等</w:t>
      </w:r>
      <w:del w:id="37" w:author="Al" w:date="2017-01-11T13:03:00Z">
        <w:r w:rsidRPr="0042311D" w:rsidDel="00ED65D9">
          <w:rPr>
            <w:rFonts w:ascii="Heiti TC Light" w:eastAsia="Heiti TC Light" w:hAnsi="Helvetica" w:cs="Times New Roman" w:hint="eastAsia"/>
            <w:sz w:val="20"/>
            <w:szCs w:val="20"/>
          </w:rPr>
          <w:delText>自然</w:delText>
        </w:r>
      </w:del>
      <w:r w:rsidRPr="0042311D">
        <w:rPr>
          <w:rFonts w:ascii="Heiti TC Light" w:eastAsia="Heiti TC Light" w:hAnsi="Helvetica" w:cs="Times New Roman" w:hint="eastAsia"/>
          <w:sz w:val="20"/>
          <w:szCs w:val="20"/>
        </w:rPr>
        <w:t>結構</w:t>
      </w:r>
      <w:del w:id="38" w:author="Al" w:date="2017-01-11T13:04:00Z">
        <w:r w:rsidRPr="0042311D" w:rsidDel="006546BD">
          <w:rPr>
            <w:rFonts w:ascii="Heiti TC Light" w:eastAsia="Heiti TC Light" w:hAnsi="Helvetica" w:cs="Times New Roman" w:hint="eastAsia"/>
            <w:sz w:val="20"/>
            <w:szCs w:val="20"/>
          </w:rPr>
          <w:delText>的</w:delText>
        </w:r>
      </w:del>
      <w:ins w:id="39" w:author="Al" w:date="2017-01-11T13:04:00Z">
        <w:r w:rsidR="00737BFC">
          <w:rPr>
            <w:rFonts w:ascii="Heiti TC Light" w:eastAsia="Heiti TC Light" w:hAnsi="Helvetica" w:cs="Times New Roman" w:hint="eastAsia"/>
            <w:sz w:val="20"/>
            <w:szCs w:val="20"/>
          </w:rPr>
          <w:t>自然</w:t>
        </w:r>
        <w:r w:rsidR="00A8283C">
          <w:rPr>
            <w:rFonts w:ascii="Heiti TC Light" w:eastAsia="Heiti TC Light" w:hAnsi="Helvetica" w:cs="Times New Roman" w:hint="eastAsia"/>
            <w:sz w:val="20"/>
            <w:szCs w:val="20"/>
          </w:rPr>
          <w:t>形成</w:t>
        </w:r>
      </w:ins>
      <w:del w:id="40" w:author="Al" w:date="2017-01-11T13:03:00Z">
        <w:r w:rsidRPr="0042311D" w:rsidDel="00ED65D9">
          <w:rPr>
            <w:rFonts w:ascii="Heiti TC Light" w:eastAsia="Heiti TC Light" w:hAnsi="Helvetica" w:cs="Times New Roman" w:hint="eastAsia"/>
            <w:sz w:val="20"/>
            <w:szCs w:val="20"/>
          </w:rPr>
          <w:delText>自然</w:delText>
        </w:r>
      </w:del>
      <w:del w:id="41" w:author="Al" w:date="2017-01-11T13:04:00Z">
        <w:r w:rsidRPr="0042311D" w:rsidDel="00ED65D9">
          <w:rPr>
            <w:rFonts w:ascii="Heiti TC Light" w:eastAsia="Heiti TC Light" w:hAnsi="Helvetica" w:cs="Times New Roman" w:hint="eastAsia"/>
            <w:sz w:val="20"/>
            <w:szCs w:val="20"/>
          </w:rPr>
          <w:delText>生長</w:delText>
        </w:r>
      </w:del>
      <w:r w:rsidRPr="0042311D">
        <w:rPr>
          <w:rFonts w:ascii="Heiti TC Light" w:eastAsia="Heiti TC Light" w:hAnsi="Helvetica" w:cs="Times New Roman" w:hint="eastAsia"/>
          <w:sz w:val="20"/>
          <w:szCs w:val="20"/>
        </w:rPr>
        <w:t>。</w:t>
      </w:r>
    </w:p>
    <w:p w14:paraId="726B2998" w14:textId="68582D7E"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鄭重賓最新的</w:t>
      </w:r>
      <w:del w:id="42" w:author="Al" w:date="2017-01-11T13:05:00Z">
        <w:r w:rsidRPr="0042311D" w:rsidDel="00E511EF">
          <w:rPr>
            <w:rFonts w:ascii="Heiti TC Light" w:eastAsia="Heiti TC Light" w:hAnsi="Helvetica" w:cs="Times New Roman" w:hint="eastAsia"/>
            <w:sz w:val="20"/>
            <w:szCs w:val="20"/>
          </w:rPr>
          <w:delText>三段式</w:delText>
        </w:r>
      </w:del>
      <w:r w:rsidRPr="0042311D">
        <w:rPr>
          <w:rFonts w:ascii="Heiti TC Light" w:eastAsia="Heiti TC Light" w:hAnsi="Helvetica" w:cs="Times New Roman" w:hint="eastAsia"/>
          <w:sz w:val="20"/>
          <w:szCs w:val="20"/>
        </w:rPr>
        <w:t>影像</w:t>
      </w:r>
      <w:ins w:id="43" w:author="Al" w:date="2017-01-11T13:05:00Z">
        <w:r w:rsidR="00E511EF">
          <w:rPr>
            <w:rFonts w:ascii="Heiti TC Light" w:eastAsia="Heiti TC Light" w:hAnsi="Helvetica" w:cs="Times New Roman" w:hint="eastAsia"/>
            <w:sz w:val="20"/>
            <w:szCs w:val="20"/>
          </w:rPr>
          <w:t>作品</w:t>
        </w:r>
      </w:ins>
      <w:r w:rsidRPr="0042311D">
        <w:rPr>
          <w:rFonts w:ascii="Heiti TC Light" w:eastAsia="Heiti TC Light" w:hAnsi="Helvetica" w:cs="Times New Roman" w:hint="eastAsia"/>
          <w:sz w:val="20"/>
          <w:szCs w:val="20"/>
        </w:rPr>
        <w:t>《枝是天上根》，探究的是三種結構相關的對象——拓撲學、水流、植物生命——的自然過程。鄭重賓</w:t>
      </w:r>
      <w:r w:rsidR="001233D5">
        <w:rPr>
          <w:rFonts w:ascii="Heiti TC Light" w:eastAsia="Heiti TC Light" w:hAnsi="Helvetica" w:cs="Times New Roman" w:hint="eastAsia"/>
          <w:sz w:val="20"/>
          <w:szCs w:val="20"/>
        </w:rPr>
        <w:t>以各種</w:t>
      </w:r>
      <w:r w:rsidR="001233D5" w:rsidRPr="0042311D">
        <w:rPr>
          <w:rFonts w:ascii="Heiti TC Light" w:eastAsia="Heiti TC Light" w:hAnsi="Helvetica" w:cs="Times New Roman" w:hint="eastAsia"/>
          <w:sz w:val="20"/>
          <w:szCs w:val="20"/>
        </w:rPr>
        <w:t>微觀和宏觀</w:t>
      </w:r>
      <w:r w:rsidR="001233D5">
        <w:rPr>
          <w:rFonts w:ascii="Heiti TC Light" w:eastAsia="Heiti TC Light" w:hAnsi="Helvetica" w:cs="Times New Roman" w:hint="eastAsia"/>
          <w:sz w:val="20"/>
          <w:szCs w:val="20"/>
        </w:rPr>
        <w:t>影像的交替，配合音響效果，</w:t>
      </w:r>
      <w:del w:id="44" w:author="Al" w:date="2017-01-11T13:06:00Z">
        <w:r w:rsidRPr="0042311D" w:rsidDel="008A25AB">
          <w:rPr>
            <w:rFonts w:ascii="Heiti TC Light" w:eastAsia="Heiti TC Light" w:hAnsi="Helvetica" w:cs="Times New Roman" w:hint="eastAsia"/>
            <w:sz w:val="20"/>
            <w:szCs w:val="20"/>
          </w:rPr>
          <w:delText>以人的緯度</w:delText>
        </w:r>
      </w:del>
      <w:r w:rsidRPr="0042311D">
        <w:rPr>
          <w:rFonts w:ascii="Heiti TC Light" w:eastAsia="Heiti TC Light" w:hAnsi="Helvetica" w:cs="Times New Roman" w:hint="eastAsia"/>
          <w:sz w:val="20"/>
          <w:szCs w:val="20"/>
        </w:rPr>
        <w:t>將</w:t>
      </w:r>
      <w:r w:rsidR="001233D5">
        <w:rPr>
          <w:rFonts w:ascii="Heiti TC Light" w:eastAsia="Heiti TC Light" w:hAnsi="Helvetica" w:cs="Times New Roman" w:hint="eastAsia"/>
          <w:sz w:val="20"/>
          <w:szCs w:val="20"/>
        </w:rPr>
        <w:t>這些過程</w:t>
      </w:r>
      <w:r w:rsidRPr="0042311D">
        <w:rPr>
          <w:rFonts w:ascii="Heiti TC Light" w:eastAsia="Heiti TC Light" w:hAnsi="Helvetica" w:cs="Times New Roman" w:hint="eastAsia"/>
          <w:sz w:val="20"/>
          <w:szCs w:val="20"/>
        </w:rPr>
        <w:t>放大或者縮小</w:t>
      </w:r>
      <w:r w:rsidR="001233D5">
        <w:rPr>
          <w:rFonts w:ascii="Heiti TC Light" w:eastAsia="Heiti TC Light" w:hAnsi="Helvetica" w:cs="Times New Roman" w:hint="eastAsia"/>
          <w:sz w:val="20"/>
          <w:szCs w:val="20"/>
        </w:rPr>
        <w:t>之人類</w:t>
      </w:r>
      <w:ins w:id="45" w:author="Al" w:date="2017-01-11T13:06:00Z">
        <w:r w:rsidR="008A25AB">
          <w:rPr>
            <w:rFonts w:ascii="Heiti TC Light" w:eastAsia="Heiti TC Light" w:hAnsi="Helvetica" w:cs="Times New Roman" w:hint="eastAsia"/>
            <w:sz w:val="20"/>
            <w:szCs w:val="20"/>
          </w:rPr>
          <w:t>感知</w:t>
        </w:r>
      </w:ins>
      <w:r w:rsidR="001233D5">
        <w:rPr>
          <w:rFonts w:ascii="Heiti TC Light" w:eastAsia="Heiti TC Light" w:hAnsi="Helvetica" w:cs="Times New Roman" w:hint="eastAsia"/>
          <w:sz w:val="20"/>
          <w:szCs w:val="20"/>
        </w:rPr>
        <w:t>的範圍</w:t>
      </w:r>
      <w:r w:rsidRPr="0042311D">
        <w:rPr>
          <w:rFonts w:ascii="Heiti TC Light" w:eastAsia="Heiti TC Light" w:hAnsi="Helvetica" w:cs="Times New Roman" w:hint="eastAsia"/>
          <w:sz w:val="20"/>
          <w:szCs w:val="20"/>
        </w:rPr>
        <w:t>。鄭重賓的繪畫以水墨形式將這</w:t>
      </w:r>
      <w:ins w:id="46" w:author="Al" w:date="2017-01-11T13:07:00Z">
        <w:r w:rsidR="007251D8">
          <w:rPr>
            <w:rFonts w:ascii="Heiti TC Light" w:eastAsia="Heiti TC Light" w:hAnsi="Helvetica" w:cs="Times New Roman" w:hint="eastAsia"/>
            <w:sz w:val="20"/>
            <w:szCs w:val="20"/>
          </w:rPr>
          <w:t>些</w:t>
        </w:r>
      </w:ins>
      <w:del w:id="47" w:author="Al" w:date="2017-01-11T13:07:00Z">
        <w:r w:rsidRPr="0042311D" w:rsidDel="007251D8">
          <w:rPr>
            <w:rFonts w:ascii="Heiti TC Light" w:eastAsia="Heiti TC Light" w:hAnsi="Helvetica" w:cs="Times New Roman" w:hint="eastAsia"/>
            <w:sz w:val="20"/>
            <w:szCs w:val="20"/>
          </w:rPr>
          <w:delText>一</w:delText>
        </w:r>
      </w:del>
      <w:r w:rsidRPr="0042311D">
        <w:rPr>
          <w:rFonts w:ascii="Heiti TC Light" w:eastAsia="Heiti TC Light" w:hAnsi="Helvetica" w:cs="Times New Roman" w:hint="eastAsia"/>
          <w:sz w:val="20"/>
          <w:szCs w:val="20"/>
        </w:rPr>
        <w:t>過程</w:t>
      </w:r>
      <w:del w:id="48" w:author="Al" w:date="2017-01-11T13:07:00Z">
        <w:r w:rsidRPr="0042311D" w:rsidDel="007251D8">
          <w:rPr>
            <w:rFonts w:ascii="Heiti TC Light" w:eastAsia="Heiti TC Light" w:hAnsi="Helvetica" w:cs="Times New Roman" w:hint="eastAsia"/>
            <w:sz w:val="20"/>
            <w:szCs w:val="20"/>
          </w:rPr>
          <w:delText>保留下來，</w:delText>
        </w:r>
      </w:del>
      <w:r w:rsidRPr="0042311D">
        <w:rPr>
          <w:rFonts w:ascii="Heiti TC Light" w:eastAsia="Heiti TC Light" w:hAnsi="Helvetica" w:cs="Times New Roman" w:hint="eastAsia"/>
          <w:sz w:val="20"/>
          <w:szCs w:val="20"/>
        </w:rPr>
        <w:t>定格在某一</w:t>
      </w:r>
      <w:ins w:id="49" w:author="Al" w:date="2017-01-11T13:07:00Z">
        <w:r w:rsidR="007251D8">
          <w:rPr>
            <w:rFonts w:ascii="Heiti TC Light" w:eastAsia="Heiti TC Light" w:hAnsi="Helvetica" w:cs="Times New Roman" w:hint="eastAsia"/>
            <w:sz w:val="20"/>
            <w:szCs w:val="20"/>
          </w:rPr>
          <w:t>時空</w:t>
        </w:r>
      </w:ins>
      <w:del w:id="50" w:author="Al" w:date="2017-01-11T13:07:00Z">
        <w:r w:rsidRPr="0042311D" w:rsidDel="007251D8">
          <w:rPr>
            <w:rFonts w:ascii="Heiti TC Light" w:eastAsia="Heiti TC Light" w:hAnsi="Helvetica" w:cs="Times New Roman" w:hint="eastAsia"/>
            <w:sz w:val="20"/>
            <w:szCs w:val="20"/>
          </w:rPr>
          <w:delText>時間</w:delText>
        </w:r>
      </w:del>
      <w:r w:rsidRPr="0042311D">
        <w:rPr>
          <w:rFonts w:ascii="Heiti TC Light" w:eastAsia="Heiti TC Light" w:hAnsi="Helvetica" w:cs="Times New Roman" w:hint="eastAsia"/>
          <w:sz w:val="20"/>
          <w:szCs w:val="20"/>
        </w:rPr>
        <w:t>點上，而他的影像裝置</w:t>
      </w:r>
      <w:del w:id="51" w:author="Al" w:date="2017-01-11T13:08:00Z">
        <w:r w:rsidRPr="0042311D" w:rsidDel="007251D8">
          <w:rPr>
            <w:rFonts w:ascii="Heiti TC Light" w:eastAsia="Heiti TC Light" w:hAnsi="Helvetica" w:cs="Times New Roman" w:hint="eastAsia"/>
            <w:sz w:val="20"/>
            <w:szCs w:val="20"/>
          </w:rPr>
          <w:delText>呈現的</w:delText>
        </w:r>
      </w:del>
      <w:r w:rsidRPr="0042311D">
        <w:rPr>
          <w:rFonts w:ascii="Heiti TC Light" w:eastAsia="Heiti TC Light" w:hAnsi="Helvetica" w:cs="Times New Roman" w:hint="eastAsia"/>
          <w:sz w:val="20"/>
          <w:szCs w:val="20"/>
        </w:rPr>
        <w:t>則</w:t>
      </w:r>
      <w:ins w:id="52" w:author="Al" w:date="2017-01-11T13:08:00Z">
        <w:r w:rsidR="007251D8">
          <w:rPr>
            <w:rFonts w:ascii="Heiti TC Light" w:eastAsia="Heiti TC Light" w:hAnsi="Helvetica" w:cs="Times New Roman" w:hint="eastAsia"/>
            <w:sz w:val="20"/>
            <w:szCs w:val="20"/>
          </w:rPr>
          <w:t>把</w:t>
        </w:r>
      </w:ins>
      <w:del w:id="53" w:author="Al" w:date="2017-01-11T13:08:00Z">
        <w:r w:rsidRPr="0042311D" w:rsidDel="007251D8">
          <w:rPr>
            <w:rFonts w:ascii="Heiti TC Light" w:eastAsia="Heiti TC Light" w:hAnsi="Helvetica" w:cs="Times New Roman" w:hint="eastAsia"/>
            <w:sz w:val="20"/>
            <w:szCs w:val="20"/>
          </w:rPr>
          <w:delText>是</w:delText>
        </w:r>
      </w:del>
      <w:ins w:id="54" w:author="Al" w:date="2017-01-11T13:08:00Z">
        <w:r w:rsidR="007251D8">
          <w:rPr>
            <w:rFonts w:ascii="Heiti TC Light" w:eastAsia="Heiti TC Light" w:hAnsi="Helvetica" w:cs="Times New Roman" w:hint="eastAsia"/>
            <w:sz w:val="20"/>
            <w:szCs w:val="20"/>
          </w:rPr>
          <w:t>這些</w:t>
        </w:r>
      </w:ins>
      <w:del w:id="55" w:author="Al" w:date="2017-01-11T13:08:00Z">
        <w:r w:rsidRPr="0042311D" w:rsidDel="007251D8">
          <w:rPr>
            <w:rFonts w:ascii="Heiti TC Light" w:eastAsia="Heiti TC Light" w:hAnsi="Helvetica" w:cs="Times New Roman" w:hint="eastAsia"/>
            <w:sz w:val="20"/>
            <w:szCs w:val="20"/>
          </w:rPr>
          <w:delText>這一</w:delText>
        </w:r>
      </w:del>
      <w:r w:rsidRPr="0042311D">
        <w:rPr>
          <w:rFonts w:ascii="Heiti TC Light" w:eastAsia="Heiti TC Light" w:hAnsi="Helvetica" w:cs="Times New Roman" w:hint="eastAsia"/>
          <w:sz w:val="20"/>
          <w:szCs w:val="20"/>
        </w:rPr>
        <w:t>過程在時空中的</w:t>
      </w:r>
      <w:ins w:id="56" w:author="Al" w:date="2017-01-11T13:08:00Z">
        <w:r w:rsidR="007251D8">
          <w:rPr>
            <w:rFonts w:ascii="Heiti TC Light" w:eastAsia="Heiti TC Light" w:hAnsi="Helvetica" w:cs="Times New Roman" w:hint="eastAsia"/>
            <w:sz w:val="20"/>
            <w:szCs w:val="20"/>
          </w:rPr>
          <w:t>展開</w:t>
        </w:r>
      </w:ins>
      <w:del w:id="57" w:author="Al" w:date="2017-01-11T13:08:00Z">
        <w:r w:rsidRPr="0042311D" w:rsidDel="007251D8">
          <w:rPr>
            <w:rFonts w:ascii="Heiti TC Light" w:eastAsia="Heiti TC Light" w:hAnsi="Helvetica" w:cs="Times New Roman" w:hint="eastAsia"/>
            <w:sz w:val="20"/>
            <w:szCs w:val="20"/>
          </w:rPr>
          <w:delText>發生</w:delText>
        </w:r>
      </w:del>
      <w:r w:rsidRPr="0042311D">
        <w:rPr>
          <w:rFonts w:ascii="Heiti TC Light" w:eastAsia="Heiti TC Light" w:hAnsi="Helvetica" w:cs="Times New Roman" w:hint="eastAsia"/>
          <w:sz w:val="20"/>
          <w:szCs w:val="20"/>
        </w:rPr>
        <w:t>。</w:t>
      </w:r>
    </w:p>
    <w:p w14:paraId="4D14EAC3" w14:textId="06CBE298"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鄭重賓（生於1961年）曾在位於杭州的中國美術學院接受過傳統的人物畫學習。上世紀八十年代，他就被廣泛地認為是一位年輕而卓有成就的實驗水墨藝術家。 1989年，他獲得舊金山藝術學院的獎學金，遠赴重洋學習裝置、表演以及觀念藝術。在之後的數十年中，通過將墨、水、宣紙、光柔和在一起，鄭重賓創作了許多優秀的抽像水墨、影像裝置以及基於光和空間的環境作品。</w:t>
      </w:r>
    </w:p>
    <w:p w14:paraId="456B7BD2" w14:textId="2C046F31"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在過去的兩年中，鄭重賓被越來越多的國際策展人和機構所熟悉。 2015年4月，“零運動”學者</w:t>
      </w:r>
      <w:proofErr w:type="spellStart"/>
      <w:r w:rsidRPr="0042311D">
        <w:rPr>
          <w:rFonts w:ascii="Heiti TC Light" w:eastAsia="Heiti TC Light" w:hAnsi="Helvetica" w:cs="Times New Roman" w:hint="eastAsia"/>
          <w:sz w:val="20"/>
          <w:szCs w:val="20"/>
        </w:rPr>
        <w:t>Renata</w:t>
      </w:r>
      <w:proofErr w:type="spellEnd"/>
      <w:r w:rsidRPr="0042311D">
        <w:rPr>
          <w:rFonts w:ascii="Heiti TC Light" w:eastAsia="Heiti TC Light" w:hAnsi="Helvetica" w:cs="Times New Roman" w:hint="eastAsia"/>
          <w:sz w:val="20"/>
          <w:szCs w:val="20"/>
        </w:rPr>
        <w:t xml:space="preserve"> </w:t>
      </w:r>
      <w:proofErr w:type="spellStart"/>
      <w:r w:rsidRPr="0042311D">
        <w:rPr>
          <w:rFonts w:ascii="Heiti TC Light" w:eastAsia="Heiti TC Light" w:hAnsi="Helvetica" w:cs="Times New Roman" w:hint="eastAsia"/>
          <w:sz w:val="20"/>
          <w:szCs w:val="20"/>
        </w:rPr>
        <w:t>Wiehager</w:t>
      </w:r>
      <w:proofErr w:type="spellEnd"/>
      <w:r w:rsidRPr="0042311D">
        <w:rPr>
          <w:rFonts w:ascii="Heiti TC Light" w:eastAsia="Heiti TC Light" w:hAnsi="Helvetica" w:cs="Times New Roman" w:hint="eastAsia"/>
          <w:sz w:val="20"/>
          <w:szCs w:val="20"/>
        </w:rPr>
        <w:t xml:space="preserve">將鄭重賓的作品《白反射》（2012）和德國著名藝術家Max </w:t>
      </w:r>
      <w:proofErr w:type="spellStart"/>
      <w:r w:rsidRPr="0042311D">
        <w:rPr>
          <w:rFonts w:ascii="Heiti TC Light" w:eastAsia="Heiti TC Light" w:hAnsi="Helvetica" w:cs="Times New Roman" w:hint="eastAsia"/>
          <w:sz w:val="20"/>
          <w:szCs w:val="20"/>
        </w:rPr>
        <w:t>Uhlig</w:t>
      </w:r>
      <w:proofErr w:type="spellEnd"/>
      <w:r w:rsidRPr="0042311D">
        <w:rPr>
          <w:rFonts w:ascii="Heiti TC Light" w:eastAsia="Heiti TC Light" w:hAnsi="Helvetica" w:cs="Times New Roman" w:hint="eastAsia"/>
          <w:sz w:val="20"/>
          <w:szCs w:val="20"/>
        </w:rPr>
        <w:t xml:space="preserve">的作品一同在柏林戴姆勒當代展館展出。 5月，鄭重賓參加威尼斯雙年展期間位於歐洲文化中心“個人結構：跨越邊界”展，首次展出其環境影像作品《運行中的異化之景》（2015）。 6月，在泰特現代美術館前藝術總監Lars </w:t>
      </w:r>
      <w:proofErr w:type="spellStart"/>
      <w:r w:rsidRPr="0042311D">
        <w:rPr>
          <w:rFonts w:ascii="Heiti TC Light" w:eastAsia="Heiti TC Light" w:hAnsi="Helvetica" w:cs="Times New Roman" w:hint="eastAsia"/>
          <w:sz w:val="20"/>
          <w:szCs w:val="20"/>
        </w:rPr>
        <w:t>Nittve</w:t>
      </w:r>
      <w:proofErr w:type="spellEnd"/>
      <w:r w:rsidRPr="0042311D">
        <w:rPr>
          <w:rFonts w:ascii="Heiti TC Light" w:eastAsia="Heiti TC Light" w:hAnsi="Helvetica" w:cs="Times New Roman" w:hint="eastAsia"/>
          <w:sz w:val="20"/>
          <w:szCs w:val="20"/>
        </w:rPr>
        <w:t>的推薦下，代表鄭重賓八十年代以來藝術發展的八件作品被香港M＋博物館收藏。 11月，洛杉磯郡藝術博物館在鄭重賓和Roy Lichtenstein的雙人展中展出了新</w:t>
      </w:r>
      <w:ins w:id="58" w:author="Al" w:date="2017-01-11T13:09:00Z">
        <w:r w:rsidR="000C63D6">
          <w:rPr>
            <w:rFonts w:ascii="Heiti TC Light" w:eastAsia="Heiti TC Light" w:hAnsi="Helvetica" w:cs="Times New Roman" w:hint="eastAsia"/>
            <w:sz w:val="20"/>
            <w:szCs w:val="20"/>
          </w:rPr>
          <w:t>藏品</w:t>
        </w:r>
      </w:ins>
      <w:del w:id="59" w:author="Al" w:date="2017-01-11T13:09:00Z">
        <w:r w:rsidRPr="0042311D" w:rsidDel="000C63D6">
          <w:rPr>
            <w:rFonts w:ascii="Heiti TC Light" w:eastAsia="Heiti TC Light" w:hAnsi="Helvetica" w:cs="Times New Roman" w:hint="eastAsia"/>
            <w:sz w:val="20"/>
            <w:szCs w:val="20"/>
          </w:rPr>
          <w:delText>獲得的作品</w:delText>
        </w:r>
      </w:del>
      <w:r w:rsidRPr="0042311D">
        <w:rPr>
          <w:rFonts w:ascii="Heiti TC Light" w:eastAsia="Heiti TC Light" w:hAnsi="Helvetica" w:cs="Times New Roman" w:hint="eastAsia"/>
          <w:sz w:val="20"/>
          <w:szCs w:val="20"/>
        </w:rPr>
        <w:t>《動盪》（2013）。 2016年3月，大都會博物館收藏了鄭重賓的抽像作品《展開的風景》（2015），布魯克林美術館收藏了鄭重賓抽像作品《地平線》（2014）。當月鄭重賓還</w:t>
      </w:r>
      <w:del w:id="60" w:author="Al" w:date="2017-01-11T13:10:00Z">
        <w:r w:rsidRPr="0042311D" w:rsidDel="00384803">
          <w:rPr>
            <w:rFonts w:ascii="Heiti TC Light" w:eastAsia="Heiti TC Light" w:hAnsi="Helvetica" w:cs="Times New Roman" w:hint="eastAsia"/>
            <w:sz w:val="20"/>
            <w:szCs w:val="20"/>
          </w:rPr>
          <w:delText>因“第11屆上海雙年展：何不在問”中的</w:delText>
        </w:r>
      </w:del>
      <w:ins w:id="61" w:author="Al" w:date="2017-01-11T13:10:00Z">
        <w:r w:rsidR="00384803">
          <w:rPr>
            <w:rFonts w:ascii="Heiti TC Light" w:eastAsia="Heiti TC Light" w:hAnsi="Helvetica" w:cs="Times New Roman" w:hint="eastAsia"/>
            <w:sz w:val="20"/>
            <w:szCs w:val="20"/>
            <w:lang w:eastAsia="zh-TW"/>
          </w:rPr>
          <w:t>以其</w:t>
        </w:r>
      </w:ins>
      <w:r w:rsidRPr="0042311D">
        <w:rPr>
          <w:rFonts w:ascii="Heiti TC Light" w:eastAsia="Heiti TC Light" w:hAnsi="Helvetica" w:cs="Times New Roman" w:hint="eastAsia"/>
          <w:sz w:val="20"/>
          <w:szCs w:val="20"/>
        </w:rPr>
        <w:t>環境裝置作品《層層天牆》</w:t>
      </w:r>
      <w:del w:id="62" w:author="Al" w:date="2017-01-11T13:10:00Z">
        <w:r w:rsidRPr="0042311D" w:rsidDel="00384803">
          <w:rPr>
            <w:rFonts w:ascii="Heiti TC Light" w:eastAsia="Heiti TC Light" w:hAnsi="Helvetica" w:cs="Times New Roman" w:hint="eastAsia"/>
            <w:sz w:val="20"/>
            <w:szCs w:val="20"/>
          </w:rPr>
          <w:delText>，而</w:delText>
        </w:r>
      </w:del>
      <w:ins w:id="63" w:author="Al" w:date="2017-01-11T13:10:00Z">
        <w:r w:rsidR="00384803">
          <w:rPr>
            <w:rFonts w:ascii="Heiti TC Light" w:eastAsia="Heiti TC Light" w:hAnsi="Helvetica" w:cs="Times New Roman" w:hint="eastAsia"/>
            <w:sz w:val="20"/>
            <w:szCs w:val="20"/>
          </w:rPr>
          <w:t>獲</w:t>
        </w:r>
        <w:r w:rsidR="00384803" w:rsidRPr="0042311D">
          <w:rPr>
            <w:rFonts w:ascii="Heiti TC Light" w:eastAsia="Heiti TC Light" w:hAnsi="Helvetica" w:cs="Times New Roman" w:hint="eastAsia"/>
            <w:sz w:val="20"/>
            <w:szCs w:val="20"/>
          </w:rPr>
          <w:t>“第11</w:t>
        </w:r>
        <w:r w:rsidR="00FF3E29">
          <w:rPr>
            <w:rFonts w:ascii="Heiti TC Light" w:eastAsia="Heiti TC Light" w:hAnsi="Helvetica" w:cs="Times New Roman" w:hint="eastAsia"/>
            <w:sz w:val="20"/>
            <w:szCs w:val="20"/>
          </w:rPr>
          <w:t>屆上海雙年展：何不在問”中</w:t>
        </w:r>
      </w:ins>
      <w:del w:id="64" w:author="Al" w:date="2017-01-11T13:10:00Z">
        <w:r w:rsidRPr="0042311D" w:rsidDel="00384803">
          <w:rPr>
            <w:rFonts w:ascii="Heiti TC Light" w:eastAsia="Heiti TC Light" w:hAnsi="Helvetica" w:cs="Times New Roman" w:hint="eastAsia"/>
            <w:sz w:val="20"/>
            <w:szCs w:val="20"/>
          </w:rPr>
          <w:delText>被</w:delText>
        </w:r>
      </w:del>
      <w:r w:rsidRPr="0042311D">
        <w:rPr>
          <w:rFonts w:ascii="Heiti TC Light" w:eastAsia="Heiti TC Light" w:hAnsi="Helvetica" w:cs="Times New Roman" w:hint="eastAsia"/>
          <w:sz w:val="20"/>
          <w:szCs w:val="20"/>
        </w:rPr>
        <w:t>策展人</w:t>
      </w:r>
      <w:proofErr w:type="spellStart"/>
      <w:r w:rsidRPr="0042311D">
        <w:rPr>
          <w:rFonts w:ascii="Heiti TC Light" w:eastAsia="Heiti TC Light" w:hAnsi="Helvetica" w:cs="Times New Roman" w:hint="eastAsia"/>
          <w:sz w:val="20"/>
          <w:szCs w:val="20"/>
        </w:rPr>
        <w:t>Raqs</w:t>
      </w:r>
      <w:proofErr w:type="spellEnd"/>
      <w:del w:id="65" w:author="Al" w:date="2017-01-11T13:09:00Z">
        <w:r w:rsidRPr="0042311D" w:rsidDel="004B7C90">
          <w:rPr>
            <w:rFonts w:ascii="Heiti TC Light" w:eastAsia="Heiti TC Light" w:hAnsi="Helvetica" w:cs="Times New Roman" w:hint="eastAsia"/>
            <w:sz w:val="20"/>
            <w:szCs w:val="20"/>
          </w:rPr>
          <w:delText>的</w:delText>
        </w:r>
      </w:del>
      <w:r w:rsidRPr="0042311D">
        <w:rPr>
          <w:rFonts w:ascii="Heiti TC Light" w:eastAsia="Heiti TC Light" w:hAnsi="Helvetica" w:cs="Times New Roman" w:hint="eastAsia"/>
          <w:sz w:val="20"/>
          <w:szCs w:val="20"/>
        </w:rPr>
        <w:t>媒體</w:t>
      </w:r>
      <w:del w:id="66" w:author="Al" w:date="2017-01-11T13:09:00Z">
        <w:r w:rsidRPr="0042311D" w:rsidDel="007E2FFE">
          <w:rPr>
            <w:rFonts w:ascii="Heiti TC Light" w:eastAsia="Heiti TC Light" w:hAnsi="Helvetica" w:cs="Times New Roman" w:hint="eastAsia"/>
            <w:sz w:val="20"/>
            <w:szCs w:val="20"/>
          </w:rPr>
          <w:delText>團隊</w:delText>
        </w:r>
      </w:del>
      <w:ins w:id="67" w:author="Al" w:date="2017-01-11T13:09:00Z">
        <w:r w:rsidR="007E2FFE">
          <w:rPr>
            <w:rFonts w:ascii="Heiti TC Light" w:eastAsia="Heiti TC Light" w:hAnsi="Helvetica" w:cs="Times New Roman" w:hint="eastAsia"/>
            <w:sz w:val="20"/>
            <w:szCs w:val="20"/>
          </w:rPr>
          <w:t>小組</w:t>
        </w:r>
      </w:ins>
      <w:r w:rsidRPr="0042311D">
        <w:rPr>
          <w:rFonts w:ascii="Heiti TC Light" w:eastAsia="Heiti TC Light" w:hAnsi="Helvetica" w:cs="Times New Roman" w:hint="eastAsia"/>
          <w:sz w:val="20"/>
          <w:szCs w:val="20"/>
        </w:rPr>
        <w:t>評選為</w:t>
      </w:r>
      <w:ins w:id="68" w:author="Al" w:date="2017-01-11T13:10:00Z">
        <w:r w:rsidR="00FE721E">
          <w:rPr>
            <w:rFonts w:ascii="Heiti TC Light" w:eastAsia="Heiti TC Light" w:hAnsi="Helvetica" w:cs="Times New Roman" w:hint="eastAsia"/>
            <w:sz w:val="20"/>
            <w:szCs w:val="20"/>
          </w:rPr>
          <w:t>該展</w:t>
        </w:r>
      </w:ins>
      <w:r w:rsidRPr="0042311D">
        <w:rPr>
          <w:rFonts w:ascii="Heiti TC Light" w:eastAsia="Heiti TC Light" w:hAnsi="Helvetica" w:cs="Times New Roman" w:hint="eastAsia"/>
          <w:sz w:val="20"/>
          <w:szCs w:val="20"/>
        </w:rPr>
        <w:t>11位重點推薦藝術家之一。</w:t>
      </w:r>
    </w:p>
    <w:p w14:paraId="2F56377B" w14:textId="61B65166"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322050">
        <w:rPr>
          <w:rFonts w:ascii="Heiti TC Light" w:eastAsia="Heiti TC Light" w:hAnsi="Helvetica" w:cs="Times New Roman" w:hint="eastAsia"/>
          <w:b/>
          <w:sz w:val="20"/>
          <w:szCs w:val="20"/>
          <w:rPrChange w:id="69" w:author="Al" w:date="2017-01-11T13:10:00Z">
            <w:rPr>
              <w:rFonts w:ascii="Heiti TC Light" w:eastAsia="Heiti TC Light" w:hAnsi="Helvetica" w:cs="Times New Roman" w:hint="eastAsia"/>
              <w:sz w:val="20"/>
              <w:szCs w:val="20"/>
            </w:rPr>
          </w:rPrChange>
        </w:rPr>
        <w:lastRenderedPageBreak/>
        <w:t>墨齋</w:t>
      </w:r>
      <w:r w:rsidRPr="0042311D">
        <w:rPr>
          <w:rFonts w:ascii="Heiti TC Light" w:eastAsia="Heiti TC Light" w:hAnsi="Helvetica" w:cs="Times New Roman" w:hint="eastAsia"/>
          <w:sz w:val="20"/>
          <w:szCs w:val="20"/>
        </w:rPr>
        <w:t>是一家位於北京的畫廊，它致力於以國際性的展覽項目來介紹中國當代水墨的最新動向。在過去的數十年中，一大批重要的藝術家積極探索水墨，這一以筆、墨、紙為媒介並有上千年曆史傳統的藝術語言的新可能性。他們的作品很快獲得了國際評論屆的關注。墨齋的使命是從這些作品中選出最好的部分，通過定期的展覽項目介紹給公眾，所有展覽均由資深評論家、學術交流以及中英文雙語平面和多媒體推廣作為支撐。</w:t>
      </w:r>
    </w:p>
    <w:p w14:paraId="70CE47A3" w14:textId="0446C5F3" w:rsidR="0042311D" w:rsidRP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鄭重賓、墨齋畫廊總監以及《運行中的異化之景》策展人邁涯</w:t>
      </w:r>
      <w:ins w:id="70" w:author="Al" w:date="2017-01-11T13:11:00Z">
        <w:r w:rsidR="00AA3B25">
          <w:rPr>
            <w:rFonts w:ascii="Heiti TC Light" w:eastAsia="Heiti TC Light" w:hAnsi="Helvetica" w:cs="Times New Roman" w:hint="eastAsia"/>
            <w:sz w:val="20"/>
            <w:szCs w:val="20"/>
          </w:rPr>
          <w:t xml:space="preserve">（Maya </w:t>
        </w:r>
        <w:proofErr w:type="spellStart"/>
        <w:r w:rsidR="00AA3B25">
          <w:rPr>
            <w:rFonts w:ascii="Heiti TC Light" w:eastAsia="Heiti TC Light" w:hAnsi="Helvetica" w:cs="Times New Roman" w:hint="eastAsia"/>
            <w:sz w:val="20"/>
            <w:szCs w:val="20"/>
          </w:rPr>
          <w:t>Kovskaya</w:t>
        </w:r>
        <w:proofErr w:type="spellEnd"/>
        <w:r w:rsidR="00AA3B25">
          <w:rPr>
            <w:rFonts w:ascii="Heiti TC Light" w:eastAsia="Heiti TC Light" w:hAnsi="Helvetica" w:cs="Times New Roman" w:hint="eastAsia"/>
            <w:sz w:val="20"/>
            <w:szCs w:val="20"/>
            <w:lang w:eastAsia="zh-TW"/>
          </w:rPr>
          <w:t>）</w:t>
        </w:r>
      </w:ins>
      <w:r w:rsidRPr="0042311D">
        <w:rPr>
          <w:rFonts w:ascii="Heiti TC Light" w:eastAsia="Heiti TC Light" w:hAnsi="Helvetica" w:cs="Times New Roman" w:hint="eastAsia"/>
          <w:sz w:val="20"/>
          <w:szCs w:val="20"/>
        </w:rPr>
        <w:t>博士將在藝術博覽會期間接受媒體採訪。媒體相關問題可以直接聯繫研究和媒體協調方楊帆小姐，她的郵箱是：yang.fan@inkstudio.com.cn。銷售相關問題可以詢問銷售經理徐徐小姐，她的郵箱是：xu.xu@inkstudio.com.cn 。</w:t>
      </w:r>
    </w:p>
    <w:p w14:paraId="64B13D6F" w14:textId="77777777" w:rsidR="0042311D" w:rsidRDefault="0042311D" w:rsidP="0042311D">
      <w:pPr>
        <w:spacing w:beforeLines="50" w:before="163" w:afterLines="50" w:after="163"/>
        <w:jc w:val="left"/>
        <w:rPr>
          <w:rFonts w:ascii="Heiti TC Light" w:eastAsia="Heiti TC Light" w:hAnsi="Helvetica" w:cs="Times New Roman"/>
          <w:sz w:val="20"/>
          <w:szCs w:val="20"/>
        </w:rPr>
      </w:pPr>
      <w:r w:rsidRPr="0042311D">
        <w:rPr>
          <w:rFonts w:ascii="Heiti TC Light" w:eastAsia="Heiti TC Light" w:hAnsi="Helvetica" w:cs="Times New Roman" w:hint="eastAsia"/>
          <w:sz w:val="20"/>
          <w:szCs w:val="20"/>
        </w:rPr>
        <w:t>墨齋網站及社交媒體如下：</w:t>
      </w:r>
    </w:p>
    <w:p w14:paraId="5F7AB08D" w14:textId="7E8EAE3A" w:rsidR="00A01470" w:rsidRPr="001076CF" w:rsidRDefault="00A01470" w:rsidP="0042311D">
      <w:pPr>
        <w:spacing w:beforeLines="50" w:before="163" w:afterLines="50" w:after="163"/>
        <w:jc w:val="left"/>
        <w:rPr>
          <w:rFonts w:ascii="Helvetica" w:hAnsi="Helvetica" w:cs="Times New Roman"/>
          <w:sz w:val="20"/>
          <w:szCs w:val="20"/>
        </w:rPr>
      </w:pPr>
      <w:proofErr w:type="gramStart"/>
      <w:r w:rsidRPr="001076CF">
        <w:rPr>
          <w:rFonts w:ascii="Helvetica" w:hAnsi="Helvetica" w:cs="Times New Roman"/>
          <w:sz w:val="20"/>
          <w:szCs w:val="20"/>
        </w:rPr>
        <w:t>www.inkstudio.com.cn</w:t>
      </w:r>
      <w:proofErr w:type="gramEnd"/>
      <w:r w:rsidRPr="001076CF">
        <w:rPr>
          <w:rFonts w:ascii="Helvetica" w:hAnsi="Helvetica" w:cs="Times New Roman"/>
          <w:sz w:val="20"/>
          <w:szCs w:val="20"/>
        </w:rPr>
        <w:t xml:space="preserve"> | www.artsy.net/INK-studio | gallery.artron.net/2952 </w:t>
      </w:r>
    </w:p>
    <w:p w14:paraId="00D3EA51" w14:textId="77777777" w:rsidR="00A01470" w:rsidRPr="001076CF" w:rsidRDefault="00A01470" w:rsidP="00A01470">
      <w:pPr>
        <w:spacing w:beforeLines="50" w:before="163" w:afterLines="50" w:after="163"/>
        <w:jc w:val="left"/>
        <w:rPr>
          <w:rFonts w:ascii="Helvetica" w:hAnsi="Helvetica" w:cs="Times New Roman"/>
          <w:sz w:val="20"/>
          <w:szCs w:val="20"/>
        </w:rPr>
      </w:pPr>
      <w:r w:rsidRPr="001076CF">
        <w:rPr>
          <w:rFonts w:ascii="Helvetica" w:hAnsi="Helvetica" w:cs="Times New Roman"/>
          <w:noProof/>
          <w:sz w:val="20"/>
          <w:szCs w:val="20"/>
          <w:lang w:eastAsia="en-US"/>
        </w:rPr>
        <w:drawing>
          <wp:inline distT="0" distB="0" distL="0" distR="0" wp14:anchorId="472A3C59" wp14:editId="3A5A0949">
            <wp:extent cx="117475" cy="117475"/>
            <wp:effectExtent l="0" t="0" r="9525" b="9525"/>
            <wp:docPr id="17" name="Picture 17" descr="Macintosh HD:private:var:folders:15:s66g40dj4d3cljjvczcql68r0000gn:T:TemporaryItems:fb-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private:var:folders:15:s66g40dj4d3cljjvczcql68r0000gn:T:TemporaryItems:fb-ar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475" cy="117475"/>
                    </a:xfrm>
                    <a:prstGeom prst="rect">
                      <a:avLst/>
                    </a:prstGeom>
                    <a:noFill/>
                    <a:ln>
                      <a:noFill/>
                    </a:ln>
                  </pic:spPr>
                </pic:pic>
              </a:graphicData>
            </a:graphic>
          </wp:inline>
        </w:drawing>
      </w:r>
      <w:proofErr w:type="gramStart"/>
      <w:r w:rsidRPr="001076CF">
        <w:rPr>
          <w:rFonts w:ascii="Helvetica" w:hAnsi="Helvetica" w:cs="Times New Roman"/>
          <w:sz w:val="20"/>
          <w:szCs w:val="20"/>
        </w:rPr>
        <w:t>facebook.com</w:t>
      </w:r>
      <w:proofErr w:type="gramEnd"/>
      <w:r w:rsidRPr="001076CF">
        <w:rPr>
          <w:rFonts w:ascii="Helvetica" w:hAnsi="Helvetica" w:cs="Times New Roman"/>
          <w:sz w:val="20"/>
          <w:szCs w:val="20"/>
        </w:rPr>
        <w:t>/</w:t>
      </w:r>
      <w:proofErr w:type="spellStart"/>
      <w:r w:rsidRPr="001076CF">
        <w:rPr>
          <w:rFonts w:ascii="Helvetica" w:hAnsi="Helvetica" w:cs="Times New Roman"/>
          <w:sz w:val="20"/>
          <w:szCs w:val="20"/>
        </w:rPr>
        <w:t>INKstudioBeijing</w:t>
      </w:r>
      <w:proofErr w:type="spellEnd"/>
      <w:r w:rsidRPr="001076CF">
        <w:rPr>
          <w:rFonts w:ascii="Helvetica" w:hAnsi="Helvetica" w:cs="Times New Roman"/>
          <w:sz w:val="20"/>
          <w:szCs w:val="20"/>
        </w:rPr>
        <w:t xml:space="preserve"> | </w:t>
      </w:r>
      <w:r w:rsidRPr="001076CF">
        <w:rPr>
          <w:rFonts w:ascii="Helvetica" w:hAnsi="Helvetica" w:cs="Times New Roman"/>
          <w:noProof/>
          <w:sz w:val="20"/>
          <w:szCs w:val="20"/>
          <w:lang w:eastAsia="en-US"/>
        </w:rPr>
        <w:drawing>
          <wp:inline distT="0" distB="0" distL="0" distR="0" wp14:anchorId="2B22FF07" wp14:editId="789E6A49">
            <wp:extent cx="147461" cy="144780"/>
            <wp:effectExtent l="0" t="0" r="5080" b="7620"/>
            <wp:docPr id="18" name="Picture 18" descr="Macintosh HD:private:var:folders:15:s66g40dj4d3cljjvczcql68r0000gn:T:TemporaryItems:295441-instagra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private:var:folders:15:s66g40dj4d3cljjvczcql68r0000gn:T:TemporaryItems:295441-instagram-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461" cy="144780"/>
                    </a:xfrm>
                    <a:prstGeom prst="rect">
                      <a:avLst/>
                    </a:prstGeom>
                    <a:noFill/>
                    <a:ln>
                      <a:noFill/>
                    </a:ln>
                  </pic:spPr>
                </pic:pic>
              </a:graphicData>
            </a:graphic>
          </wp:inline>
        </w:drawing>
      </w:r>
      <w:r w:rsidRPr="001076CF">
        <w:rPr>
          <w:rFonts w:ascii="Helvetica" w:hAnsi="Helvetica" w:cs="Times New Roman"/>
          <w:sz w:val="20"/>
          <w:szCs w:val="20"/>
        </w:rPr>
        <w:t>@</w:t>
      </w:r>
      <w:proofErr w:type="spellStart"/>
      <w:r w:rsidRPr="001076CF">
        <w:rPr>
          <w:rFonts w:ascii="Helvetica" w:hAnsi="Helvetica" w:cs="Times New Roman"/>
          <w:sz w:val="20"/>
          <w:szCs w:val="20"/>
        </w:rPr>
        <w:t>INKstudioBeijing</w:t>
      </w:r>
      <w:proofErr w:type="spellEnd"/>
    </w:p>
    <w:p w14:paraId="5CD0D7C7" w14:textId="706F3C82" w:rsidR="00A01470" w:rsidRPr="00AD4AD1" w:rsidRDefault="00A01470" w:rsidP="00A01470">
      <w:pPr>
        <w:spacing w:beforeLines="50" w:before="163" w:afterLines="50" w:after="163"/>
        <w:jc w:val="left"/>
        <w:rPr>
          <w:rFonts w:ascii="Helvetica" w:hAnsi="Helvetica" w:cs="Times New Roman"/>
          <w:sz w:val="20"/>
          <w:szCs w:val="20"/>
        </w:rPr>
      </w:pPr>
      <w:r w:rsidRPr="001076CF">
        <w:rPr>
          <w:rFonts w:ascii="Helvetica" w:hAnsi="Helvetica" w:cs="Times New Roman"/>
          <w:noProof/>
          <w:sz w:val="20"/>
          <w:szCs w:val="20"/>
          <w:lang w:eastAsia="en-US"/>
        </w:rPr>
        <w:drawing>
          <wp:anchor distT="0" distB="0" distL="114300" distR="114300" simplePos="0" relativeHeight="251659264" behindDoc="0" locked="0" layoutInCell="1" allowOverlap="1" wp14:anchorId="70605BF1" wp14:editId="5C7AFF70">
            <wp:simplePos x="0" y="0"/>
            <wp:positionH relativeFrom="margin">
              <wp:posOffset>0</wp:posOffset>
            </wp:positionH>
            <wp:positionV relativeFrom="margin">
              <wp:posOffset>3208655</wp:posOffset>
            </wp:positionV>
            <wp:extent cx="938530" cy="938530"/>
            <wp:effectExtent l="0" t="0" r="1270" b="1270"/>
            <wp:wrapSquare wrapText="bothSides"/>
            <wp:docPr id="20" name="Picture 1" descr="Macintosh HD:private:var:folders:15:s66g40dj4d3cljjvczcql68r0000gn:T:TemporaryIte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15:s66g40dj4d3cljjvczcql68r0000gn:T:TemporaryItem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8530" cy="938530"/>
                    </a:xfrm>
                    <a:prstGeom prst="rect">
                      <a:avLst/>
                    </a:prstGeom>
                    <a:noFill/>
                    <a:ln>
                      <a:noFill/>
                    </a:ln>
                  </pic:spPr>
                </pic:pic>
              </a:graphicData>
            </a:graphic>
          </wp:anchor>
        </w:drawing>
      </w:r>
      <w:r w:rsidRPr="001076CF">
        <w:rPr>
          <w:rFonts w:ascii="Helvetica" w:hAnsi="Helvetica" w:cs="Times New Roman"/>
          <w:noProof/>
          <w:sz w:val="20"/>
          <w:szCs w:val="20"/>
          <w:lang w:eastAsia="en-US"/>
        </w:rPr>
        <w:drawing>
          <wp:inline distT="0" distB="0" distL="0" distR="0" wp14:anchorId="07AD5651" wp14:editId="784195CF">
            <wp:extent cx="136102" cy="136102"/>
            <wp:effectExtent l="0" t="0" r="0" b="0"/>
            <wp:docPr id="19" name="Picture 19" descr="Macintosh HD:private:var:folders:15:s66g40dj4d3cljjvczcql68r0000gn:T:TemporaryItems:wech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private:var:folders:15:s66g40dj4d3cljjvczcql68r0000gn:T:TemporaryItems:wechat.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122" cy="136122"/>
                    </a:xfrm>
                    <a:prstGeom prst="rect">
                      <a:avLst/>
                    </a:prstGeom>
                    <a:noFill/>
                    <a:ln>
                      <a:noFill/>
                    </a:ln>
                  </pic:spPr>
                </pic:pic>
              </a:graphicData>
            </a:graphic>
          </wp:inline>
        </w:drawing>
      </w:r>
      <w:proofErr w:type="spellStart"/>
      <w:r w:rsidRPr="001076CF">
        <w:rPr>
          <w:rFonts w:ascii="Helvetica" w:hAnsi="Helvetica" w:cs="Times New Roman"/>
          <w:sz w:val="20"/>
          <w:szCs w:val="20"/>
        </w:rPr>
        <w:t>Wechat</w:t>
      </w:r>
      <w:proofErr w:type="spellEnd"/>
      <w:r w:rsidRPr="001076CF">
        <w:rPr>
          <w:rFonts w:ascii="Helvetica" w:hAnsi="Helvetica" w:cs="Times New Roman"/>
          <w:sz w:val="20"/>
          <w:szCs w:val="20"/>
        </w:rPr>
        <w:t>: inkstudio2013</w:t>
      </w:r>
      <w:r w:rsidRPr="00AD4AD1">
        <w:rPr>
          <w:rFonts w:ascii="Helvetica" w:hAnsi="Helvetica" w:cs="Times New Roman"/>
          <w:i/>
          <w:sz w:val="20"/>
          <w:szCs w:val="20"/>
        </w:rPr>
        <w:br/>
      </w:r>
    </w:p>
    <w:p w14:paraId="52F2C988" w14:textId="77777777" w:rsidR="00A01470" w:rsidRPr="00AD4AD1" w:rsidRDefault="00A01470" w:rsidP="00A01470">
      <w:pPr>
        <w:spacing w:before="50" w:after="50"/>
        <w:jc w:val="left"/>
        <w:rPr>
          <w:rFonts w:ascii="Helvetica" w:hAnsi="Helvetica" w:cs="Times New Roman"/>
          <w:sz w:val="20"/>
          <w:szCs w:val="20"/>
        </w:rPr>
      </w:pPr>
    </w:p>
    <w:p w14:paraId="07AD8C9D" w14:textId="0EB9293A" w:rsidR="001310D6" w:rsidRPr="00AD4AD1" w:rsidRDefault="001310D6" w:rsidP="00AD4AD1">
      <w:pPr>
        <w:jc w:val="left"/>
        <w:rPr>
          <w:rFonts w:ascii="Helvetica" w:hAnsi="Helvetica" w:cs="Times New Roman"/>
          <w:sz w:val="20"/>
          <w:szCs w:val="20"/>
        </w:rPr>
      </w:pPr>
    </w:p>
    <w:sectPr w:rsidR="001310D6" w:rsidRPr="00AD4AD1" w:rsidSect="00465378">
      <w:headerReference w:type="default" r:id="rId11"/>
      <w:footerReference w:type="default" r:id="rId12"/>
      <w:pgSz w:w="11900" w:h="16840"/>
      <w:pgMar w:top="2835" w:right="1134" w:bottom="1701" w:left="1134" w:header="907" w:footer="680" w:gutter="0"/>
      <w:cols w:space="425"/>
      <w:docGrid w:type="lines"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9034A2" w14:textId="77777777" w:rsidR="007F00C2" w:rsidRDefault="007F00C2" w:rsidP="00A96615">
      <w:r>
        <w:separator/>
      </w:r>
    </w:p>
  </w:endnote>
  <w:endnote w:type="continuationSeparator" w:id="0">
    <w:p w14:paraId="372270DF" w14:textId="77777777" w:rsidR="007F00C2" w:rsidRDefault="007F00C2" w:rsidP="00A96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Heiti SC Light">
    <w:panose1 w:val="02000000000000000000"/>
    <w:charset w:val="50"/>
    <w:family w:val="auto"/>
    <w:pitch w:val="variable"/>
    <w:sig w:usb0="8000002F" w:usb1="080E004A" w:usb2="00000010" w:usb3="00000000" w:csb0="003E0000" w:csb1="00000000"/>
  </w:font>
  <w:font w:name="PMingLiU">
    <w:altName w:val="新細明體"/>
    <w:charset w:val="88"/>
    <w:family w:val="roman"/>
    <w:pitch w:val="variable"/>
    <w:sig w:usb0="A00002FF" w:usb1="28CFFCFA" w:usb2="00000016" w:usb3="00000000" w:csb0="00100001" w:csb1="00000000"/>
  </w:font>
  <w:font w:name="Times">
    <w:panose1 w:val="02000500000000000000"/>
    <w:charset w:val="00"/>
    <w:family w:val="auto"/>
    <w:pitch w:val="variable"/>
    <w:sig w:usb0="00000003" w:usb1="00000000" w:usb2="00000000" w:usb3="00000000" w:csb0="00000001" w:csb1="00000000"/>
  </w:font>
  <w:font w:name="Heiti TC Light">
    <w:panose1 w:val="02000000000000000000"/>
    <w:charset w:val="51"/>
    <w:family w:val="auto"/>
    <w:pitch w:val="variable"/>
    <w:sig w:usb0="8000002F" w:usb1="0808004A" w:usb2="00000010" w:usb3="00000000" w:csb0="003E0000" w:csb1="00000000"/>
  </w:font>
  <w:font w:name="Helvetica">
    <w:panose1 w:val="00000000000000000000"/>
    <w:charset w:val="00"/>
    <w:family w:val="auto"/>
    <w:pitch w:val="variable"/>
    <w:sig w:usb0="E00002FF" w:usb1="5000785B" w:usb2="00000000" w:usb3="00000000" w:csb0="0000019F" w:csb1="00000000"/>
  </w:font>
  <w:font w:name="Hiragino Sans GB W3">
    <w:panose1 w:val="020B0300000000000000"/>
    <w:charset w:val="50"/>
    <w:family w:val="auto"/>
    <w:pitch w:val="variable"/>
    <w:sig w:usb0="A00002BF" w:usb1="1ACF7CFA" w:usb2="00000016" w:usb3="00000000" w:csb0="00060007"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35430" w14:textId="77777777" w:rsidR="007F00C2" w:rsidRPr="00465378" w:rsidRDefault="007F00C2" w:rsidP="00465378">
    <w:pPr>
      <w:pStyle w:val="Footer"/>
      <w:jc w:val="center"/>
      <w:rPr>
        <w:rFonts w:ascii="Hiragino Sans GB W3" w:eastAsia="Hiragino Sans GB W3" w:hAnsi="Hiragino Sans GB W3"/>
        <w:color w:val="7F7F7F" w:themeColor="text1" w:themeTint="80"/>
        <w:sz w:val="15"/>
        <w:szCs w:val="15"/>
      </w:rPr>
    </w:pPr>
    <w:r w:rsidRPr="00465378">
      <w:rPr>
        <w:rFonts w:ascii="Hiragino Sans GB W3" w:eastAsia="Hiragino Sans GB W3" w:hAnsi="Hiragino Sans GB W3" w:hint="eastAsia"/>
        <w:color w:val="7F7F7F" w:themeColor="text1" w:themeTint="80"/>
        <w:sz w:val="15"/>
        <w:szCs w:val="15"/>
      </w:rPr>
      <w:t>中国北京朝阳区机场辅路草场地艺术区红一号</w:t>
    </w:r>
    <w:r w:rsidRPr="00465378">
      <w:rPr>
        <w:rFonts w:ascii="Hiragino Sans GB W3" w:eastAsia="Hiragino Sans GB W3" w:hAnsi="Hiragino Sans GB W3"/>
        <w:color w:val="7F7F7F" w:themeColor="text1" w:themeTint="80"/>
        <w:sz w:val="15"/>
        <w:szCs w:val="15"/>
      </w:rPr>
      <w:t>B1</w:t>
    </w:r>
    <w:r w:rsidRPr="00465378">
      <w:rPr>
        <w:rFonts w:ascii="Hiragino Sans GB W3" w:eastAsia="Hiragino Sans GB W3" w:hAnsi="Hiragino Sans GB W3" w:hint="eastAsia"/>
        <w:color w:val="7F7F7F" w:themeColor="text1" w:themeTint="80"/>
        <w:sz w:val="15"/>
        <w:szCs w:val="15"/>
      </w:rPr>
      <w:t>，邮编100015</w:t>
    </w:r>
    <w:r w:rsidRPr="00465378">
      <w:rPr>
        <w:rFonts w:ascii="Hiragino Sans GB W3" w:eastAsia="Hiragino Sans GB W3" w:hAnsi="Hiragino Sans GB W3"/>
        <w:color w:val="7F7F7F" w:themeColor="text1" w:themeTint="80"/>
        <w:sz w:val="15"/>
        <w:szCs w:val="15"/>
      </w:rPr>
      <w:t xml:space="preserve">   Red No. 1-B1, </w:t>
    </w:r>
    <w:proofErr w:type="spellStart"/>
    <w:r w:rsidRPr="00465378">
      <w:rPr>
        <w:rFonts w:ascii="Hiragino Sans GB W3" w:eastAsia="Hiragino Sans GB W3" w:hAnsi="Hiragino Sans GB W3"/>
        <w:color w:val="7F7F7F" w:themeColor="text1" w:themeTint="80"/>
        <w:sz w:val="15"/>
        <w:szCs w:val="15"/>
      </w:rPr>
      <w:t>Caochangdi</w:t>
    </w:r>
    <w:proofErr w:type="spellEnd"/>
    <w:r w:rsidRPr="00465378">
      <w:rPr>
        <w:rFonts w:ascii="Hiragino Sans GB W3" w:eastAsia="Hiragino Sans GB W3" w:hAnsi="Hiragino Sans GB W3"/>
        <w:color w:val="7F7F7F" w:themeColor="text1" w:themeTint="80"/>
        <w:sz w:val="15"/>
        <w:szCs w:val="15"/>
      </w:rPr>
      <w:t xml:space="preserve">, </w:t>
    </w:r>
    <w:proofErr w:type="spellStart"/>
    <w:r w:rsidRPr="00465378">
      <w:rPr>
        <w:rFonts w:ascii="Hiragino Sans GB W3" w:eastAsia="Hiragino Sans GB W3" w:hAnsi="Hiragino Sans GB W3"/>
        <w:color w:val="7F7F7F" w:themeColor="text1" w:themeTint="80"/>
        <w:sz w:val="15"/>
        <w:szCs w:val="15"/>
      </w:rPr>
      <w:t>Chaoyang</w:t>
    </w:r>
    <w:proofErr w:type="spellEnd"/>
    <w:r w:rsidRPr="00465378">
      <w:rPr>
        <w:rFonts w:ascii="Hiragino Sans GB W3" w:eastAsia="Hiragino Sans GB W3" w:hAnsi="Hiragino Sans GB W3"/>
        <w:color w:val="7F7F7F" w:themeColor="text1" w:themeTint="80"/>
        <w:sz w:val="15"/>
        <w:szCs w:val="15"/>
      </w:rPr>
      <w:t xml:space="preserve"> District, Beijing 100015, China</w:t>
    </w:r>
  </w:p>
  <w:p w14:paraId="3821C0A8" w14:textId="77777777" w:rsidR="007F00C2" w:rsidRPr="00465378" w:rsidRDefault="007F00C2" w:rsidP="00465378">
    <w:pPr>
      <w:pStyle w:val="Footer"/>
      <w:jc w:val="center"/>
      <w:rPr>
        <w:rFonts w:ascii="Hiragino Sans GB W3" w:eastAsia="Hiragino Sans GB W3" w:hAnsi="Hiragino Sans GB W3"/>
        <w:color w:val="7F7F7F" w:themeColor="text1" w:themeTint="80"/>
        <w:sz w:val="15"/>
        <w:szCs w:val="15"/>
      </w:rPr>
    </w:pPr>
    <w:r w:rsidRPr="00465378">
      <w:rPr>
        <w:rFonts w:ascii="Hiragino Sans GB W3" w:eastAsia="Hiragino Sans GB W3" w:hAnsi="Hiragino Sans GB W3"/>
        <w:color w:val="7F7F7F" w:themeColor="text1" w:themeTint="80"/>
        <w:sz w:val="15"/>
        <w:szCs w:val="15"/>
      </w:rPr>
      <w:t xml:space="preserve">Tel: +86 10 5127 3143   </w:t>
    </w:r>
    <w:r w:rsidRPr="005F2060">
      <w:rPr>
        <w:rFonts w:ascii="Hiragino Sans GB W3" w:eastAsia="Hiragino Sans GB W3" w:hAnsi="Hiragino Sans GB W3"/>
        <w:color w:val="7F7F7F" w:themeColor="text1" w:themeTint="80"/>
        <w:sz w:val="15"/>
        <w:szCs w:val="15"/>
      </w:rPr>
      <w:t>info@inkstudio.com.cn</w:t>
    </w:r>
    <w:r w:rsidRPr="00465378">
      <w:rPr>
        <w:rFonts w:ascii="Hiragino Sans GB W3" w:eastAsia="Hiragino Sans GB W3" w:hAnsi="Hiragino Sans GB W3"/>
        <w:color w:val="7F7F7F" w:themeColor="text1" w:themeTint="80"/>
        <w:sz w:val="15"/>
        <w:szCs w:val="15"/>
      </w:rPr>
      <w:t xml:space="preserve">   www.inkstudio.com.cn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81C35" w14:textId="77777777" w:rsidR="007F00C2" w:rsidRDefault="007F00C2" w:rsidP="00A96615">
      <w:r>
        <w:separator/>
      </w:r>
    </w:p>
  </w:footnote>
  <w:footnote w:type="continuationSeparator" w:id="0">
    <w:p w14:paraId="77E1606B" w14:textId="77777777" w:rsidR="007F00C2" w:rsidRDefault="007F00C2" w:rsidP="00A966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5C7B9" w14:textId="77777777" w:rsidR="007F00C2" w:rsidRPr="00465378" w:rsidRDefault="007F00C2" w:rsidP="00465378">
    <w:pPr>
      <w:jc w:val="center"/>
    </w:pPr>
    <w:r w:rsidRPr="00465378">
      <w:rPr>
        <w:noProof/>
        <w:lang w:eastAsia="en-US"/>
      </w:rPr>
      <w:drawing>
        <wp:inline distT="0" distB="0" distL="0" distR="0" wp14:anchorId="6C48C964" wp14:editId="3F62F83D">
          <wp:extent cx="1100667" cy="740873"/>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667" cy="740873"/>
                  </a:xfrm>
                  <a:prstGeom prst="rect">
                    <a:avLst/>
                  </a:prstGeom>
                  <a:noFill/>
                  <a:ln>
                    <a:noFill/>
                  </a:ln>
                </pic:spPr>
              </pic:pic>
            </a:graphicData>
          </a:graphic>
        </wp:inline>
      </w:drawing>
    </w:r>
  </w:p>
  <w:p w14:paraId="6D3BD1D5" w14:textId="77777777" w:rsidR="007F00C2" w:rsidRPr="00465378" w:rsidRDefault="007F00C2" w:rsidP="0046537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615"/>
    <w:rsid w:val="00025B27"/>
    <w:rsid w:val="00045CC9"/>
    <w:rsid w:val="000B721A"/>
    <w:rsid w:val="000C63D6"/>
    <w:rsid w:val="001026CA"/>
    <w:rsid w:val="001076CF"/>
    <w:rsid w:val="001233D5"/>
    <w:rsid w:val="001310D6"/>
    <w:rsid w:val="00160E6A"/>
    <w:rsid w:val="0017289C"/>
    <w:rsid w:val="00177EFC"/>
    <w:rsid w:val="00180E90"/>
    <w:rsid w:val="001C3418"/>
    <w:rsid w:val="001D45E4"/>
    <w:rsid w:val="00285971"/>
    <w:rsid w:val="00294055"/>
    <w:rsid w:val="002A7025"/>
    <w:rsid w:val="002C7B01"/>
    <w:rsid w:val="00301479"/>
    <w:rsid w:val="00322050"/>
    <w:rsid w:val="003363A2"/>
    <w:rsid w:val="0034526A"/>
    <w:rsid w:val="00384803"/>
    <w:rsid w:val="003E36E8"/>
    <w:rsid w:val="004205AB"/>
    <w:rsid w:val="0042311D"/>
    <w:rsid w:val="00424E20"/>
    <w:rsid w:val="00465378"/>
    <w:rsid w:val="004A0549"/>
    <w:rsid w:val="004B7C90"/>
    <w:rsid w:val="004C3740"/>
    <w:rsid w:val="004F263E"/>
    <w:rsid w:val="00510C9D"/>
    <w:rsid w:val="00572789"/>
    <w:rsid w:val="005F2060"/>
    <w:rsid w:val="00604CD5"/>
    <w:rsid w:val="00606CAB"/>
    <w:rsid w:val="006369DF"/>
    <w:rsid w:val="006546BD"/>
    <w:rsid w:val="007251D8"/>
    <w:rsid w:val="00737BFC"/>
    <w:rsid w:val="00752509"/>
    <w:rsid w:val="0076594A"/>
    <w:rsid w:val="00775AD4"/>
    <w:rsid w:val="00791318"/>
    <w:rsid w:val="00792EED"/>
    <w:rsid w:val="007E2FFE"/>
    <w:rsid w:val="007F00C2"/>
    <w:rsid w:val="007F4419"/>
    <w:rsid w:val="0082446D"/>
    <w:rsid w:val="0084420B"/>
    <w:rsid w:val="00882D12"/>
    <w:rsid w:val="008A25AB"/>
    <w:rsid w:val="008A74DE"/>
    <w:rsid w:val="008B73EF"/>
    <w:rsid w:val="008D5722"/>
    <w:rsid w:val="00936AC3"/>
    <w:rsid w:val="00950C19"/>
    <w:rsid w:val="0099252F"/>
    <w:rsid w:val="009969EE"/>
    <w:rsid w:val="009B4902"/>
    <w:rsid w:val="009F2D38"/>
    <w:rsid w:val="00A01470"/>
    <w:rsid w:val="00A07B78"/>
    <w:rsid w:val="00A332DA"/>
    <w:rsid w:val="00A435A8"/>
    <w:rsid w:val="00A8283C"/>
    <w:rsid w:val="00A96615"/>
    <w:rsid w:val="00AA3B25"/>
    <w:rsid w:val="00AC23BD"/>
    <w:rsid w:val="00AD4AD1"/>
    <w:rsid w:val="00AF7A51"/>
    <w:rsid w:val="00B157DE"/>
    <w:rsid w:val="00B434AE"/>
    <w:rsid w:val="00B85AA6"/>
    <w:rsid w:val="00BE1DCB"/>
    <w:rsid w:val="00C12979"/>
    <w:rsid w:val="00C47753"/>
    <w:rsid w:val="00C61471"/>
    <w:rsid w:val="00C743DE"/>
    <w:rsid w:val="00CD0D3C"/>
    <w:rsid w:val="00CE3C47"/>
    <w:rsid w:val="00CF428C"/>
    <w:rsid w:val="00D048F8"/>
    <w:rsid w:val="00D63142"/>
    <w:rsid w:val="00D76C84"/>
    <w:rsid w:val="00D8221B"/>
    <w:rsid w:val="00D93BDC"/>
    <w:rsid w:val="00DB1189"/>
    <w:rsid w:val="00DE3B20"/>
    <w:rsid w:val="00E022D9"/>
    <w:rsid w:val="00E050DD"/>
    <w:rsid w:val="00E2213A"/>
    <w:rsid w:val="00E25AE3"/>
    <w:rsid w:val="00E511EF"/>
    <w:rsid w:val="00E86317"/>
    <w:rsid w:val="00E94F7E"/>
    <w:rsid w:val="00EC22E6"/>
    <w:rsid w:val="00EC73CE"/>
    <w:rsid w:val="00ED65D9"/>
    <w:rsid w:val="00F01757"/>
    <w:rsid w:val="00F308C2"/>
    <w:rsid w:val="00F622B4"/>
    <w:rsid w:val="00F63FB6"/>
    <w:rsid w:val="00F64733"/>
    <w:rsid w:val="00F67D1F"/>
    <w:rsid w:val="00F9713C"/>
    <w:rsid w:val="00FC39DC"/>
    <w:rsid w:val="00FE721E"/>
    <w:rsid w:val="00FF3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11BE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61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A96615"/>
    <w:rPr>
      <w:sz w:val="18"/>
      <w:szCs w:val="18"/>
    </w:rPr>
  </w:style>
  <w:style w:type="paragraph" w:styleId="Footer">
    <w:name w:val="footer"/>
    <w:basedOn w:val="Normal"/>
    <w:link w:val="FooterChar"/>
    <w:uiPriority w:val="99"/>
    <w:unhideWhenUsed/>
    <w:rsid w:val="00A9661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A96615"/>
    <w:rPr>
      <w:sz w:val="18"/>
      <w:szCs w:val="18"/>
    </w:rPr>
  </w:style>
  <w:style w:type="character" w:styleId="Hyperlink">
    <w:name w:val="Hyperlink"/>
    <w:basedOn w:val="DefaultParagraphFont"/>
    <w:uiPriority w:val="99"/>
    <w:unhideWhenUsed/>
    <w:rsid w:val="00A96615"/>
    <w:rPr>
      <w:color w:val="0000FF" w:themeColor="hyperlink"/>
      <w:u w:val="single"/>
    </w:rPr>
  </w:style>
  <w:style w:type="paragraph" w:styleId="BalloonText">
    <w:name w:val="Balloon Text"/>
    <w:basedOn w:val="Normal"/>
    <w:link w:val="BalloonTextChar"/>
    <w:uiPriority w:val="99"/>
    <w:semiHidden/>
    <w:unhideWhenUsed/>
    <w:rsid w:val="00E25AE3"/>
    <w:rPr>
      <w:rFonts w:ascii="Heiti SC Light" w:eastAsia="Heiti SC Light"/>
      <w:sz w:val="18"/>
      <w:szCs w:val="18"/>
    </w:rPr>
  </w:style>
  <w:style w:type="character" w:customStyle="1" w:styleId="BalloonTextChar">
    <w:name w:val="Balloon Text Char"/>
    <w:basedOn w:val="DefaultParagraphFont"/>
    <w:link w:val="BalloonText"/>
    <w:uiPriority w:val="99"/>
    <w:semiHidden/>
    <w:rsid w:val="00E25AE3"/>
    <w:rPr>
      <w:rFonts w:ascii="Heiti SC Light" w:eastAsia="Heiti SC Light"/>
      <w:sz w:val="18"/>
      <w:szCs w:val="18"/>
    </w:rPr>
  </w:style>
  <w:style w:type="paragraph" w:styleId="NoSpacing">
    <w:name w:val="No Spacing"/>
    <w:link w:val="NoSpacingChar"/>
    <w:qFormat/>
    <w:rsid w:val="00465378"/>
    <w:rPr>
      <w:rFonts w:ascii="PMingLiU" w:hAnsi="PMingLiU"/>
      <w:kern w:val="0"/>
      <w:sz w:val="22"/>
      <w:szCs w:val="22"/>
    </w:rPr>
  </w:style>
  <w:style w:type="character" w:customStyle="1" w:styleId="NoSpacingChar">
    <w:name w:val="No Spacing Char"/>
    <w:basedOn w:val="DefaultParagraphFont"/>
    <w:link w:val="NoSpacing"/>
    <w:rsid w:val="00465378"/>
    <w:rPr>
      <w:rFonts w:ascii="PMingLiU" w:hAnsi="PMingLiU"/>
      <w:kern w:val="0"/>
      <w:sz w:val="22"/>
      <w:szCs w:val="22"/>
    </w:rPr>
  </w:style>
  <w:style w:type="paragraph" w:styleId="NormalWeb">
    <w:name w:val="Normal (Web)"/>
    <w:basedOn w:val="Normal"/>
    <w:uiPriority w:val="99"/>
    <w:unhideWhenUsed/>
    <w:rsid w:val="00B434AE"/>
    <w:pPr>
      <w:widowControl/>
      <w:spacing w:before="100" w:beforeAutospacing="1" w:after="100" w:afterAutospacing="1"/>
      <w:jc w:val="left"/>
    </w:pPr>
    <w:rPr>
      <w:rFonts w:ascii="Times" w:hAnsi="Times" w:cs="Times New Roman"/>
      <w:kern w:val="0"/>
      <w:sz w:val="20"/>
      <w:szCs w:val="20"/>
      <w:lang w:eastAsia="en-US"/>
    </w:rPr>
  </w:style>
  <w:style w:type="character" w:styleId="FollowedHyperlink">
    <w:name w:val="FollowedHyperlink"/>
    <w:basedOn w:val="DefaultParagraphFont"/>
    <w:uiPriority w:val="99"/>
    <w:semiHidden/>
    <w:unhideWhenUsed/>
    <w:rsid w:val="00A0147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61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A96615"/>
    <w:rPr>
      <w:sz w:val="18"/>
      <w:szCs w:val="18"/>
    </w:rPr>
  </w:style>
  <w:style w:type="paragraph" w:styleId="Footer">
    <w:name w:val="footer"/>
    <w:basedOn w:val="Normal"/>
    <w:link w:val="FooterChar"/>
    <w:uiPriority w:val="99"/>
    <w:unhideWhenUsed/>
    <w:rsid w:val="00A9661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A96615"/>
    <w:rPr>
      <w:sz w:val="18"/>
      <w:szCs w:val="18"/>
    </w:rPr>
  </w:style>
  <w:style w:type="character" w:styleId="Hyperlink">
    <w:name w:val="Hyperlink"/>
    <w:basedOn w:val="DefaultParagraphFont"/>
    <w:uiPriority w:val="99"/>
    <w:unhideWhenUsed/>
    <w:rsid w:val="00A96615"/>
    <w:rPr>
      <w:color w:val="0000FF" w:themeColor="hyperlink"/>
      <w:u w:val="single"/>
    </w:rPr>
  </w:style>
  <w:style w:type="paragraph" w:styleId="BalloonText">
    <w:name w:val="Balloon Text"/>
    <w:basedOn w:val="Normal"/>
    <w:link w:val="BalloonTextChar"/>
    <w:uiPriority w:val="99"/>
    <w:semiHidden/>
    <w:unhideWhenUsed/>
    <w:rsid w:val="00E25AE3"/>
    <w:rPr>
      <w:rFonts w:ascii="Heiti SC Light" w:eastAsia="Heiti SC Light"/>
      <w:sz w:val="18"/>
      <w:szCs w:val="18"/>
    </w:rPr>
  </w:style>
  <w:style w:type="character" w:customStyle="1" w:styleId="BalloonTextChar">
    <w:name w:val="Balloon Text Char"/>
    <w:basedOn w:val="DefaultParagraphFont"/>
    <w:link w:val="BalloonText"/>
    <w:uiPriority w:val="99"/>
    <w:semiHidden/>
    <w:rsid w:val="00E25AE3"/>
    <w:rPr>
      <w:rFonts w:ascii="Heiti SC Light" w:eastAsia="Heiti SC Light"/>
      <w:sz w:val="18"/>
      <w:szCs w:val="18"/>
    </w:rPr>
  </w:style>
  <w:style w:type="paragraph" w:styleId="NoSpacing">
    <w:name w:val="No Spacing"/>
    <w:link w:val="NoSpacingChar"/>
    <w:qFormat/>
    <w:rsid w:val="00465378"/>
    <w:rPr>
      <w:rFonts w:ascii="PMingLiU" w:hAnsi="PMingLiU"/>
      <w:kern w:val="0"/>
      <w:sz w:val="22"/>
      <w:szCs w:val="22"/>
    </w:rPr>
  </w:style>
  <w:style w:type="character" w:customStyle="1" w:styleId="NoSpacingChar">
    <w:name w:val="No Spacing Char"/>
    <w:basedOn w:val="DefaultParagraphFont"/>
    <w:link w:val="NoSpacing"/>
    <w:rsid w:val="00465378"/>
    <w:rPr>
      <w:rFonts w:ascii="PMingLiU" w:hAnsi="PMingLiU"/>
      <w:kern w:val="0"/>
      <w:sz w:val="22"/>
      <w:szCs w:val="22"/>
    </w:rPr>
  </w:style>
  <w:style w:type="paragraph" w:styleId="NormalWeb">
    <w:name w:val="Normal (Web)"/>
    <w:basedOn w:val="Normal"/>
    <w:uiPriority w:val="99"/>
    <w:unhideWhenUsed/>
    <w:rsid w:val="00B434AE"/>
    <w:pPr>
      <w:widowControl/>
      <w:spacing w:before="100" w:beforeAutospacing="1" w:after="100" w:afterAutospacing="1"/>
      <w:jc w:val="left"/>
    </w:pPr>
    <w:rPr>
      <w:rFonts w:ascii="Times" w:hAnsi="Times" w:cs="Times New Roman"/>
      <w:kern w:val="0"/>
      <w:sz w:val="20"/>
      <w:szCs w:val="20"/>
      <w:lang w:eastAsia="en-US"/>
    </w:rPr>
  </w:style>
  <w:style w:type="character" w:styleId="FollowedHyperlink">
    <w:name w:val="FollowedHyperlink"/>
    <w:basedOn w:val="DefaultParagraphFont"/>
    <w:uiPriority w:val="99"/>
    <w:semiHidden/>
    <w:unhideWhenUsed/>
    <w:rsid w:val="00A014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015872">
      <w:bodyDiv w:val="1"/>
      <w:marLeft w:val="0"/>
      <w:marRight w:val="0"/>
      <w:marTop w:val="0"/>
      <w:marBottom w:val="0"/>
      <w:divBdr>
        <w:top w:val="none" w:sz="0" w:space="0" w:color="auto"/>
        <w:left w:val="none" w:sz="0" w:space="0" w:color="auto"/>
        <w:bottom w:val="none" w:sz="0" w:space="0" w:color="auto"/>
        <w:right w:val="none" w:sz="0" w:space="0" w:color="auto"/>
      </w:divBdr>
    </w:div>
    <w:div w:id="14705144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305</Words>
  <Characters>1740</Characters>
  <Application>Microsoft Macintosh Word</Application>
  <DocSecurity>0</DocSecurity>
  <Lines>14</Lines>
  <Paragraphs>4</Paragraphs>
  <ScaleCrop>false</ScaleCrop>
  <Company>Ink Studio</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Bricks Lee</dc:creator>
  <cp:keywords/>
  <dc:description/>
  <cp:lastModifiedBy>Al</cp:lastModifiedBy>
  <cp:revision>3</cp:revision>
  <cp:lastPrinted>2016-02-18T03:06:00Z</cp:lastPrinted>
  <dcterms:created xsi:type="dcterms:W3CDTF">2017-01-11T18:15:00Z</dcterms:created>
  <dcterms:modified xsi:type="dcterms:W3CDTF">2017-01-11T19:02:00Z</dcterms:modified>
</cp:coreProperties>
</file>